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A937A" w14:textId="77777777" w:rsidR="00360D35" w:rsidRPr="006F41A1" w:rsidRDefault="26DC9225" w:rsidP="006A401B">
      <w:pPr>
        <w:spacing w:after="0" w:line="240" w:lineRule="auto"/>
        <w:jc w:val="right"/>
        <w:rPr>
          <w:rFonts w:ascii="Times New Roman" w:hAnsi="Times New Roman" w:cs="Times New Roman"/>
          <w:sz w:val="24"/>
          <w:szCs w:val="24"/>
        </w:rPr>
      </w:pPr>
      <w:r w:rsidRPr="006F41A1">
        <w:rPr>
          <w:rFonts w:ascii="Times New Roman" w:hAnsi="Times New Roman" w:cs="Times New Roman"/>
          <w:sz w:val="24"/>
          <w:szCs w:val="24"/>
        </w:rPr>
        <w:t>EELNÕU</w:t>
      </w:r>
    </w:p>
    <w:p w14:paraId="23E8827E" w14:textId="2C0782C2" w:rsidR="00360D35" w:rsidRPr="006F41A1" w:rsidRDefault="00017DAD" w:rsidP="006A401B">
      <w:pPr>
        <w:spacing w:after="0" w:line="240" w:lineRule="auto"/>
        <w:jc w:val="right"/>
        <w:rPr>
          <w:rFonts w:ascii="Times New Roman" w:hAnsi="Times New Roman" w:cs="Times New Roman"/>
          <w:sz w:val="24"/>
          <w:szCs w:val="24"/>
        </w:rPr>
      </w:pPr>
      <w:r w:rsidRPr="006F41A1">
        <w:rPr>
          <w:rFonts w:ascii="Times New Roman" w:hAnsi="Times New Roman" w:cs="Times New Roman"/>
          <w:sz w:val="24"/>
          <w:szCs w:val="24"/>
        </w:rPr>
        <w:t>24.</w:t>
      </w:r>
      <w:r w:rsidR="26DC9225" w:rsidRPr="006F41A1">
        <w:rPr>
          <w:rFonts w:ascii="Times New Roman" w:hAnsi="Times New Roman" w:cs="Times New Roman"/>
          <w:sz w:val="24"/>
          <w:szCs w:val="24"/>
        </w:rPr>
        <w:t>0</w:t>
      </w:r>
      <w:r w:rsidR="2EA473DC" w:rsidRPr="006F41A1">
        <w:rPr>
          <w:rFonts w:ascii="Times New Roman" w:hAnsi="Times New Roman" w:cs="Times New Roman"/>
          <w:sz w:val="24"/>
          <w:szCs w:val="24"/>
        </w:rPr>
        <w:t>5</w:t>
      </w:r>
      <w:r w:rsidR="26DC9225" w:rsidRPr="006F41A1">
        <w:rPr>
          <w:rFonts w:ascii="Times New Roman" w:hAnsi="Times New Roman" w:cs="Times New Roman"/>
          <w:sz w:val="24"/>
          <w:szCs w:val="24"/>
        </w:rPr>
        <w:t>.2024</w:t>
      </w:r>
    </w:p>
    <w:p w14:paraId="29E2E714" w14:textId="77777777" w:rsidR="00360D35" w:rsidRPr="006F41A1" w:rsidRDefault="00360D35" w:rsidP="006A401B">
      <w:pPr>
        <w:spacing w:after="0" w:line="240" w:lineRule="auto"/>
        <w:jc w:val="right"/>
        <w:rPr>
          <w:rFonts w:ascii="Times New Roman" w:hAnsi="Times New Roman" w:cs="Times New Roman"/>
          <w:sz w:val="24"/>
          <w:szCs w:val="24"/>
        </w:rPr>
      </w:pPr>
    </w:p>
    <w:p w14:paraId="00C7B2CD" w14:textId="238E522E" w:rsidR="00360D35" w:rsidRPr="006F41A1" w:rsidRDefault="004F6912" w:rsidP="006A401B">
      <w:pPr>
        <w:spacing w:after="0" w:line="240" w:lineRule="auto"/>
        <w:jc w:val="center"/>
        <w:rPr>
          <w:rFonts w:ascii="Times New Roman" w:hAnsi="Times New Roman" w:cs="Times New Roman"/>
          <w:b/>
          <w:bCs/>
          <w:sz w:val="32"/>
          <w:szCs w:val="32"/>
        </w:rPr>
      </w:pPr>
      <w:r w:rsidRPr="006F41A1">
        <w:rPr>
          <w:rFonts w:ascii="Times New Roman" w:hAnsi="Times New Roman" w:cs="Times New Roman"/>
          <w:b/>
          <w:bCs/>
          <w:sz w:val="32"/>
          <w:szCs w:val="32"/>
        </w:rPr>
        <w:t xml:space="preserve">Perehüvitiste </w:t>
      </w:r>
      <w:commentRangeStart w:id="0"/>
      <w:r w:rsidRPr="006F41A1">
        <w:rPr>
          <w:rFonts w:ascii="Times New Roman" w:hAnsi="Times New Roman" w:cs="Times New Roman"/>
          <w:b/>
          <w:bCs/>
          <w:sz w:val="32"/>
          <w:szCs w:val="32"/>
        </w:rPr>
        <w:t xml:space="preserve">seaduse ja teiste seaduste muutmise </w:t>
      </w:r>
      <w:r w:rsidR="00901DFA" w:rsidRPr="006F41A1">
        <w:rPr>
          <w:rFonts w:ascii="Times New Roman" w:hAnsi="Times New Roman" w:cs="Times New Roman"/>
          <w:b/>
          <w:bCs/>
          <w:sz w:val="32"/>
          <w:szCs w:val="32"/>
        </w:rPr>
        <w:t xml:space="preserve">seadus </w:t>
      </w:r>
      <w:commentRangeEnd w:id="0"/>
      <w:r w:rsidR="00A42F83">
        <w:rPr>
          <w:rStyle w:val="Kommentaariviide"/>
        </w:rPr>
        <w:commentReference w:id="0"/>
      </w:r>
      <w:r w:rsidR="003839FD" w:rsidRPr="006F41A1">
        <w:rPr>
          <w:rFonts w:ascii="Times New Roman" w:hAnsi="Times New Roman" w:cs="Times New Roman"/>
          <w:b/>
          <w:bCs/>
          <w:sz w:val="32"/>
          <w:szCs w:val="32"/>
        </w:rPr>
        <w:t>(toitjakaotustoetus)</w:t>
      </w:r>
      <w:r w:rsidR="26DC9225" w:rsidRPr="006F41A1">
        <w:rPr>
          <w:rFonts w:ascii="Times New Roman" w:hAnsi="Times New Roman" w:cs="Times New Roman"/>
          <w:b/>
          <w:bCs/>
          <w:sz w:val="32"/>
          <w:szCs w:val="32"/>
        </w:rPr>
        <w:t xml:space="preserve"> </w:t>
      </w:r>
    </w:p>
    <w:p w14:paraId="7B513DFC" w14:textId="77777777" w:rsidR="00987912" w:rsidRPr="006F41A1" w:rsidRDefault="00987912" w:rsidP="006A401B">
      <w:pPr>
        <w:spacing w:after="0" w:line="240" w:lineRule="auto"/>
        <w:jc w:val="both"/>
        <w:rPr>
          <w:rFonts w:ascii="Times New Roman" w:hAnsi="Times New Roman" w:cs="Times New Roman"/>
          <w:sz w:val="24"/>
          <w:szCs w:val="24"/>
        </w:rPr>
      </w:pPr>
      <w:bookmarkStart w:id="1" w:name="_Hlk138090598"/>
      <w:bookmarkEnd w:id="1"/>
    </w:p>
    <w:p w14:paraId="22AB6C81" w14:textId="207759C2" w:rsidR="00F86691" w:rsidRPr="006F41A1" w:rsidRDefault="26DC922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bCs/>
          <w:sz w:val="24"/>
          <w:szCs w:val="24"/>
        </w:rPr>
        <w:t>§ 1. Perehüvitiste seaduse muutmine</w:t>
      </w:r>
      <w:bookmarkStart w:id="2" w:name="_Hlk160441618"/>
      <w:bookmarkEnd w:id="2"/>
    </w:p>
    <w:p w14:paraId="256E6502" w14:textId="77777777" w:rsidR="00F86691" w:rsidRPr="006F41A1" w:rsidRDefault="00F86691" w:rsidP="006A401B">
      <w:pPr>
        <w:spacing w:after="0" w:line="240" w:lineRule="auto"/>
        <w:jc w:val="both"/>
        <w:rPr>
          <w:rFonts w:ascii="Times New Roman" w:hAnsi="Times New Roman" w:cs="Times New Roman"/>
          <w:sz w:val="24"/>
          <w:szCs w:val="24"/>
        </w:rPr>
      </w:pPr>
    </w:p>
    <w:p w14:paraId="1725D6E5" w14:textId="79F7DA54" w:rsidR="00F86691"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Perehüvitiste seaduses tehakse järgmised muudatused:</w:t>
      </w:r>
    </w:p>
    <w:p w14:paraId="21B1C884" w14:textId="77777777" w:rsidR="00F86691" w:rsidRPr="006F41A1" w:rsidRDefault="00F86691" w:rsidP="006A401B">
      <w:pPr>
        <w:spacing w:after="0" w:line="240" w:lineRule="auto"/>
        <w:jc w:val="both"/>
        <w:rPr>
          <w:rFonts w:ascii="Times New Roman" w:hAnsi="Times New Roman" w:cs="Times New Roman"/>
          <w:sz w:val="24"/>
          <w:szCs w:val="24"/>
        </w:rPr>
      </w:pPr>
    </w:p>
    <w:p w14:paraId="32E312D3" w14:textId="22D0FA84" w:rsidR="00DC29C7"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Pr="006F41A1">
        <w:rPr>
          <w:rFonts w:ascii="Times New Roman" w:hAnsi="Times New Roman" w:cs="Times New Roman"/>
          <w:sz w:val="24"/>
          <w:szCs w:val="24"/>
        </w:rPr>
        <w:t xml:space="preserve"> </w:t>
      </w:r>
      <w:r w:rsidR="00DC29C7" w:rsidRPr="006F41A1">
        <w:rPr>
          <w:rFonts w:ascii="Times New Roman" w:hAnsi="Times New Roman" w:cs="Times New Roman"/>
          <w:sz w:val="24"/>
          <w:szCs w:val="24"/>
        </w:rPr>
        <w:t xml:space="preserve">paragrahvi 4 lõiget 1 täiendatakse pärast sõna </w:t>
      </w:r>
      <w:r w:rsidR="006A401B" w:rsidRPr="006F41A1">
        <w:rPr>
          <w:rFonts w:ascii="Times New Roman" w:hAnsi="Times New Roman" w:cs="Times New Roman"/>
          <w:sz w:val="24"/>
          <w:szCs w:val="24"/>
        </w:rPr>
        <w:t>„</w:t>
      </w:r>
      <w:r w:rsidR="00DC29C7" w:rsidRPr="006F41A1">
        <w:rPr>
          <w:rFonts w:ascii="Times New Roman" w:hAnsi="Times New Roman" w:cs="Times New Roman"/>
          <w:sz w:val="24"/>
          <w:szCs w:val="24"/>
        </w:rPr>
        <w:t>isikul</w:t>
      </w:r>
      <w:r w:rsidR="00B70064" w:rsidRPr="006F41A1">
        <w:rPr>
          <w:rFonts w:ascii="Times New Roman" w:hAnsi="Times New Roman" w:cs="Times New Roman"/>
          <w:sz w:val="24"/>
          <w:szCs w:val="24"/>
        </w:rPr>
        <w:t>e</w:t>
      </w:r>
      <w:r w:rsidR="006A401B" w:rsidRPr="006F41A1">
        <w:rPr>
          <w:rFonts w:ascii="Times New Roman" w:hAnsi="Times New Roman" w:cs="Times New Roman"/>
          <w:sz w:val="24"/>
          <w:szCs w:val="24"/>
        </w:rPr>
        <w:t>“ tekstiosaga „</w:t>
      </w:r>
      <w:r w:rsidR="00DC29C7" w:rsidRPr="006F41A1">
        <w:rPr>
          <w:rFonts w:ascii="Times New Roman" w:hAnsi="Times New Roman" w:cs="Times New Roman"/>
          <w:sz w:val="24"/>
          <w:szCs w:val="24"/>
        </w:rPr>
        <w:t>, kui käesolev</w:t>
      </w:r>
      <w:r w:rsidR="00B70064" w:rsidRPr="006F41A1">
        <w:rPr>
          <w:rFonts w:ascii="Times New Roman" w:hAnsi="Times New Roman" w:cs="Times New Roman"/>
          <w:sz w:val="24"/>
          <w:szCs w:val="24"/>
        </w:rPr>
        <w:t>as</w:t>
      </w:r>
      <w:r w:rsidR="00DC29C7" w:rsidRPr="006F41A1">
        <w:rPr>
          <w:rFonts w:ascii="Times New Roman" w:hAnsi="Times New Roman" w:cs="Times New Roman"/>
          <w:sz w:val="24"/>
          <w:szCs w:val="24"/>
        </w:rPr>
        <w:t xml:space="preserve"> seadus</w:t>
      </w:r>
      <w:r w:rsidR="00B70064" w:rsidRPr="006F41A1">
        <w:rPr>
          <w:rFonts w:ascii="Times New Roman" w:hAnsi="Times New Roman" w:cs="Times New Roman"/>
          <w:sz w:val="24"/>
          <w:szCs w:val="24"/>
        </w:rPr>
        <w:t>es</w:t>
      </w:r>
      <w:r w:rsidR="00DC29C7" w:rsidRPr="006F41A1">
        <w:rPr>
          <w:rFonts w:ascii="Times New Roman" w:hAnsi="Times New Roman" w:cs="Times New Roman"/>
          <w:sz w:val="24"/>
          <w:szCs w:val="24"/>
        </w:rPr>
        <w:t xml:space="preserve"> ei </w:t>
      </w:r>
      <w:r w:rsidR="00B70064" w:rsidRPr="006F41A1">
        <w:rPr>
          <w:rFonts w:ascii="Times New Roman" w:hAnsi="Times New Roman" w:cs="Times New Roman"/>
          <w:sz w:val="24"/>
          <w:szCs w:val="24"/>
        </w:rPr>
        <w:t xml:space="preserve">ole </w:t>
      </w:r>
      <w:r w:rsidR="00DC29C7" w:rsidRPr="006F41A1">
        <w:rPr>
          <w:rFonts w:ascii="Times New Roman" w:hAnsi="Times New Roman" w:cs="Times New Roman"/>
          <w:sz w:val="24"/>
          <w:szCs w:val="24"/>
        </w:rPr>
        <w:t>sätesta</w:t>
      </w:r>
      <w:r w:rsidR="00B70064" w:rsidRPr="006F41A1">
        <w:rPr>
          <w:rFonts w:ascii="Times New Roman" w:hAnsi="Times New Roman" w:cs="Times New Roman"/>
          <w:sz w:val="24"/>
          <w:szCs w:val="24"/>
        </w:rPr>
        <w:t>tud</w:t>
      </w:r>
      <w:r w:rsidR="00DC29C7" w:rsidRPr="006F41A1">
        <w:rPr>
          <w:rFonts w:ascii="Times New Roman" w:hAnsi="Times New Roman" w:cs="Times New Roman"/>
          <w:sz w:val="24"/>
          <w:szCs w:val="24"/>
        </w:rPr>
        <w:t xml:space="preserve"> teisiti</w:t>
      </w:r>
      <w:r w:rsidR="00B72218" w:rsidRPr="006F41A1">
        <w:rPr>
          <w:rFonts w:ascii="Times New Roman" w:hAnsi="Times New Roman" w:cs="Times New Roman"/>
          <w:sz w:val="24"/>
          <w:szCs w:val="24"/>
        </w:rPr>
        <w:t>.</w:t>
      </w:r>
      <w:r w:rsidR="006A401B" w:rsidRPr="006F41A1">
        <w:rPr>
          <w:rFonts w:ascii="Times New Roman" w:hAnsi="Times New Roman" w:cs="Times New Roman"/>
          <w:sz w:val="24"/>
          <w:szCs w:val="24"/>
        </w:rPr>
        <w:t>“</w:t>
      </w:r>
      <w:r w:rsidR="00DC29C7" w:rsidRPr="006F41A1">
        <w:rPr>
          <w:rFonts w:ascii="Times New Roman" w:hAnsi="Times New Roman" w:cs="Times New Roman"/>
          <w:sz w:val="24"/>
          <w:szCs w:val="24"/>
        </w:rPr>
        <w:t>;</w:t>
      </w:r>
    </w:p>
    <w:p w14:paraId="7F3D6D37" w14:textId="77777777" w:rsidR="00DC29C7" w:rsidRPr="006F41A1" w:rsidRDefault="00DC29C7" w:rsidP="006A401B">
      <w:pPr>
        <w:spacing w:after="0" w:line="240" w:lineRule="auto"/>
        <w:jc w:val="both"/>
        <w:rPr>
          <w:rFonts w:ascii="Times New Roman" w:hAnsi="Times New Roman" w:cs="Times New Roman"/>
          <w:sz w:val="24"/>
          <w:szCs w:val="24"/>
        </w:rPr>
      </w:pPr>
    </w:p>
    <w:p w14:paraId="3C6621B5" w14:textId="25F36CC1" w:rsidR="00F86691" w:rsidRPr="006F41A1" w:rsidRDefault="000D0236"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2</w:t>
      </w:r>
      <w:r w:rsidR="00DC29C7" w:rsidRPr="006F41A1">
        <w:rPr>
          <w:rFonts w:ascii="Times New Roman" w:hAnsi="Times New Roman" w:cs="Times New Roman"/>
          <w:b/>
          <w:bCs/>
          <w:sz w:val="24"/>
          <w:szCs w:val="24"/>
        </w:rPr>
        <w:t>)</w:t>
      </w:r>
      <w:r w:rsidR="00DC29C7" w:rsidRPr="006F41A1">
        <w:rPr>
          <w:rFonts w:ascii="Times New Roman" w:hAnsi="Times New Roman" w:cs="Times New Roman"/>
          <w:sz w:val="24"/>
          <w:szCs w:val="24"/>
        </w:rPr>
        <w:t xml:space="preserve"> </w:t>
      </w:r>
      <w:r w:rsidR="26DC9225" w:rsidRPr="006F41A1">
        <w:rPr>
          <w:rFonts w:ascii="Times New Roman" w:hAnsi="Times New Roman" w:cs="Times New Roman"/>
          <w:sz w:val="24"/>
          <w:szCs w:val="24"/>
        </w:rPr>
        <w:t xml:space="preserve">paragrahvi </w:t>
      </w:r>
      <w:r w:rsidR="00A669F4" w:rsidRPr="006F41A1">
        <w:rPr>
          <w:rFonts w:ascii="Times New Roman" w:hAnsi="Times New Roman" w:cs="Times New Roman"/>
          <w:sz w:val="24"/>
          <w:szCs w:val="24"/>
        </w:rPr>
        <w:t xml:space="preserve">4 </w:t>
      </w:r>
      <w:r w:rsidR="26DC9225" w:rsidRPr="006F41A1">
        <w:rPr>
          <w:rFonts w:ascii="Times New Roman" w:hAnsi="Times New Roman" w:cs="Times New Roman"/>
          <w:sz w:val="24"/>
          <w:szCs w:val="24"/>
        </w:rPr>
        <w:t xml:space="preserve">täiendatakse lõikega </w:t>
      </w:r>
      <w:r w:rsidR="00D57A61" w:rsidRPr="006F41A1">
        <w:rPr>
          <w:rFonts w:ascii="Times New Roman" w:hAnsi="Times New Roman" w:cs="Times New Roman"/>
          <w:sz w:val="24"/>
          <w:szCs w:val="24"/>
        </w:rPr>
        <w:t>1</w:t>
      </w:r>
      <w:r w:rsidR="00D57A61" w:rsidRPr="006F41A1">
        <w:rPr>
          <w:rFonts w:ascii="Times New Roman" w:hAnsi="Times New Roman" w:cs="Times New Roman"/>
          <w:sz w:val="24"/>
          <w:szCs w:val="24"/>
          <w:vertAlign w:val="superscript"/>
        </w:rPr>
        <w:t>2</w:t>
      </w:r>
      <w:r w:rsidR="00D57A61" w:rsidRPr="006F41A1">
        <w:rPr>
          <w:rFonts w:ascii="Times New Roman" w:hAnsi="Times New Roman" w:cs="Times New Roman"/>
          <w:sz w:val="24"/>
          <w:szCs w:val="24"/>
        </w:rPr>
        <w:t xml:space="preserve"> </w:t>
      </w:r>
      <w:r w:rsidR="26DC9225" w:rsidRPr="006F41A1">
        <w:rPr>
          <w:rFonts w:ascii="Times New Roman" w:hAnsi="Times New Roman" w:cs="Times New Roman"/>
          <w:sz w:val="24"/>
          <w:szCs w:val="24"/>
        </w:rPr>
        <w:t>järgmises sõnastuses:</w:t>
      </w:r>
    </w:p>
    <w:p w14:paraId="3527E79C" w14:textId="77777777" w:rsidR="00F86691" w:rsidRPr="006F41A1" w:rsidRDefault="00F86691" w:rsidP="006A401B">
      <w:pPr>
        <w:spacing w:after="0" w:line="240" w:lineRule="auto"/>
        <w:jc w:val="both"/>
        <w:rPr>
          <w:rFonts w:ascii="Times New Roman" w:hAnsi="Times New Roman" w:cs="Times New Roman"/>
          <w:sz w:val="24"/>
          <w:szCs w:val="24"/>
        </w:rPr>
      </w:pPr>
    </w:p>
    <w:p w14:paraId="1FBF9E15" w14:textId="032BD6FB" w:rsidR="00504739" w:rsidRPr="006F41A1" w:rsidRDefault="00211A07" w:rsidP="00F537D1">
      <w:pPr>
        <w:spacing w:after="0" w:line="240" w:lineRule="auto"/>
        <w:jc w:val="both"/>
        <w:rPr>
          <w:rFonts w:ascii="Times New Roman" w:eastAsia="Calibri" w:hAnsi="Times New Roman" w:cs="Times New Roman"/>
          <w:sz w:val="24"/>
          <w:szCs w:val="24"/>
        </w:rPr>
      </w:pPr>
      <w:r w:rsidRPr="006F41A1">
        <w:rPr>
          <w:rFonts w:ascii="Times New Roman" w:hAnsi="Times New Roman" w:cs="Times New Roman"/>
          <w:sz w:val="24"/>
          <w:szCs w:val="24"/>
        </w:rPr>
        <w:t>„</w:t>
      </w:r>
      <w:r w:rsidR="00795CD2" w:rsidRPr="006F41A1">
        <w:rPr>
          <w:rFonts w:ascii="Times New Roman" w:hAnsi="Times New Roman" w:cs="Times New Roman"/>
          <w:sz w:val="24"/>
          <w:szCs w:val="24"/>
        </w:rPr>
        <w:t>(1</w:t>
      </w:r>
      <w:r w:rsidR="00795CD2" w:rsidRPr="006F41A1">
        <w:rPr>
          <w:rFonts w:ascii="Times New Roman" w:hAnsi="Times New Roman" w:cs="Times New Roman"/>
          <w:sz w:val="24"/>
          <w:szCs w:val="24"/>
          <w:vertAlign w:val="superscript"/>
        </w:rPr>
        <w:t>2</w:t>
      </w:r>
      <w:r w:rsidR="00795CD2" w:rsidRPr="006F41A1">
        <w:rPr>
          <w:rFonts w:ascii="Times New Roman" w:hAnsi="Times New Roman" w:cs="Times New Roman"/>
          <w:sz w:val="24"/>
          <w:szCs w:val="24"/>
        </w:rPr>
        <w:t xml:space="preserve">) </w:t>
      </w:r>
      <w:r w:rsidR="005E0C33" w:rsidRPr="006F41A1">
        <w:rPr>
          <w:rFonts w:ascii="Times New Roman" w:eastAsia="Calibri" w:hAnsi="Times New Roman" w:cs="Times New Roman"/>
          <w:sz w:val="24"/>
          <w:szCs w:val="24"/>
        </w:rPr>
        <w:t xml:space="preserve">Toitjakaotustoetus määratakse ja </w:t>
      </w:r>
      <w:r w:rsidR="006A401B" w:rsidRPr="006F41A1">
        <w:rPr>
          <w:rFonts w:ascii="Times New Roman" w:eastAsia="Calibri" w:hAnsi="Times New Roman" w:cs="Times New Roman"/>
          <w:sz w:val="24"/>
          <w:szCs w:val="24"/>
        </w:rPr>
        <w:t xml:space="preserve">seda </w:t>
      </w:r>
      <w:r w:rsidR="005E0C33" w:rsidRPr="006F41A1">
        <w:rPr>
          <w:rFonts w:ascii="Times New Roman" w:eastAsia="Calibri" w:hAnsi="Times New Roman" w:cs="Times New Roman"/>
          <w:sz w:val="24"/>
          <w:szCs w:val="24"/>
        </w:rPr>
        <w:t xml:space="preserve">makstakse </w:t>
      </w:r>
      <w:ins w:id="3" w:author="Helen Uustalu" w:date="2024-06-19T15:55:00Z">
        <w:r w:rsidR="00CE5AE0" w:rsidRPr="00CE5AE0">
          <w:rPr>
            <w:rFonts w:ascii="Times New Roman" w:eastAsia="Calibri" w:hAnsi="Times New Roman" w:cs="Times New Roman"/>
            <w:sz w:val="24"/>
            <w:szCs w:val="24"/>
          </w:rPr>
          <w:t>sotsiaalseadustiku üldosa seaduse § 3 lõikes 1</w:t>
        </w:r>
        <w:commentRangeStart w:id="4"/>
        <w:r w:rsidR="00CE5AE0" w:rsidRPr="00CE5AE0">
          <w:rPr>
            <w:rFonts w:ascii="Times New Roman" w:eastAsia="Calibri" w:hAnsi="Times New Roman" w:cs="Times New Roman"/>
            <w:sz w:val="24"/>
            <w:szCs w:val="24"/>
          </w:rPr>
          <w:t xml:space="preserve"> </w:t>
        </w:r>
      </w:ins>
      <w:del w:id="5" w:author="Helen Uustalu" w:date="2024-06-19T15:55:00Z">
        <w:r w:rsidR="005E0C33" w:rsidRPr="006F41A1" w:rsidDel="00CE5AE0">
          <w:rPr>
            <w:rFonts w:ascii="Times New Roman" w:eastAsia="Calibri" w:hAnsi="Times New Roman" w:cs="Times New Roman"/>
            <w:sz w:val="24"/>
            <w:szCs w:val="24"/>
          </w:rPr>
          <w:delText>käesoleva paragrahvi lõikes 1</w:delText>
        </w:r>
      </w:del>
      <w:commentRangeEnd w:id="4"/>
      <w:r w:rsidR="00CE5AE0">
        <w:rPr>
          <w:rStyle w:val="Kommentaariviide"/>
        </w:rPr>
        <w:commentReference w:id="4"/>
      </w:r>
      <w:del w:id="6" w:author="Helen Uustalu" w:date="2024-06-19T15:55:00Z">
        <w:r w:rsidR="005E0C33" w:rsidRPr="006F41A1" w:rsidDel="00CE5AE0">
          <w:rPr>
            <w:rFonts w:ascii="Times New Roman" w:eastAsia="Calibri" w:hAnsi="Times New Roman" w:cs="Times New Roman"/>
            <w:sz w:val="24"/>
            <w:szCs w:val="24"/>
          </w:rPr>
          <w:delText xml:space="preserve"> </w:delText>
        </w:r>
      </w:del>
      <w:r w:rsidR="005E0C33" w:rsidRPr="006F41A1">
        <w:rPr>
          <w:rFonts w:ascii="Times New Roman" w:eastAsia="Calibri" w:hAnsi="Times New Roman" w:cs="Times New Roman"/>
          <w:sz w:val="24"/>
          <w:szCs w:val="24"/>
        </w:rPr>
        <w:t>nimetatud isikul</w:t>
      </w:r>
      <w:r w:rsidR="0012641A" w:rsidRPr="006F41A1">
        <w:rPr>
          <w:rFonts w:ascii="Times New Roman" w:eastAsia="Calibri" w:hAnsi="Times New Roman" w:cs="Times New Roman"/>
          <w:sz w:val="24"/>
          <w:szCs w:val="24"/>
        </w:rPr>
        <w:t>e</w:t>
      </w:r>
      <w:r w:rsidR="006620B0" w:rsidRPr="006F41A1">
        <w:rPr>
          <w:rFonts w:ascii="Times New Roman" w:eastAsia="Calibri" w:hAnsi="Times New Roman" w:cs="Times New Roman"/>
          <w:sz w:val="24"/>
          <w:szCs w:val="24"/>
        </w:rPr>
        <w:t xml:space="preserve"> juhul</w:t>
      </w:r>
      <w:r w:rsidR="00BB3EFB" w:rsidRPr="006F41A1">
        <w:rPr>
          <w:rFonts w:ascii="Times New Roman" w:eastAsia="Calibri" w:hAnsi="Times New Roman" w:cs="Times New Roman"/>
          <w:sz w:val="24"/>
          <w:szCs w:val="24"/>
        </w:rPr>
        <w:t xml:space="preserve">, kui </w:t>
      </w:r>
      <w:r w:rsidR="00914426" w:rsidRPr="006F41A1">
        <w:rPr>
          <w:rFonts w:ascii="Times New Roman" w:eastAsia="Calibri" w:hAnsi="Times New Roman" w:cs="Times New Roman"/>
          <w:sz w:val="24"/>
          <w:szCs w:val="24"/>
        </w:rPr>
        <w:t>taotleja</w:t>
      </w:r>
      <w:r w:rsidR="00563A72" w:rsidRPr="006F41A1">
        <w:rPr>
          <w:rFonts w:ascii="Times New Roman" w:eastAsia="Calibri" w:hAnsi="Times New Roman" w:cs="Times New Roman"/>
          <w:sz w:val="24"/>
          <w:szCs w:val="24"/>
        </w:rPr>
        <w:t xml:space="preserve"> </w:t>
      </w:r>
      <w:r w:rsidR="002826F8" w:rsidRPr="006F41A1">
        <w:rPr>
          <w:rFonts w:ascii="Times New Roman" w:eastAsia="Calibri" w:hAnsi="Times New Roman" w:cs="Times New Roman"/>
          <w:sz w:val="24"/>
          <w:szCs w:val="24"/>
        </w:rPr>
        <w:t>või</w:t>
      </w:r>
      <w:r w:rsidR="00F076CF" w:rsidRPr="006F41A1">
        <w:rPr>
          <w:rFonts w:ascii="Times New Roman" w:eastAsia="Calibri" w:hAnsi="Times New Roman" w:cs="Times New Roman"/>
          <w:sz w:val="24"/>
          <w:szCs w:val="24"/>
        </w:rPr>
        <w:t xml:space="preserve"> </w:t>
      </w:r>
      <w:r w:rsidR="008A2E21" w:rsidRPr="006F41A1">
        <w:rPr>
          <w:rFonts w:ascii="Times New Roman" w:eastAsia="Calibri" w:hAnsi="Times New Roman" w:cs="Times New Roman"/>
          <w:sz w:val="24"/>
          <w:szCs w:val="24"/>
        </w:rPr>
        <w:t xml:space="preserve">toetusele õigust omav </w:t>
      </w:r>
      <w:r w:rsidR="00E33E7F" w:rsidRPr="006F41A1">
        <w:rPr>
          <w:rFonts w:ascii="Times New Roman" w:eastAsia="Calibri" w:hAnsi="Times New Roman" w:cs="Times New Roman"/>
          <w:sz w:val="24"/>
          <w:szCs w:val="24"/>
        </w:rPr>
        <w:t>laps</w:t>
      </w:r>
      <w:r w:rsidR="00D51DC5" w:rsidRPr="006F41A1">
        <w:rPr>
          <w:rFonts w:ascii="Times New Roman" w:eastAsia="Calibri" w:hAnsi="Times New Roman" w:cs="Times New Roman"/>
          <w:sz w:val="24"/>
          <w:szCs w:val="24"/>
        </w:rPr>
        <w:t xml:space="preserve"> </w:t>
      </w:r>
      <w:r w:rsidR="00F90429" w:rsidRPr="006F41A1">
        <w:rPr>
          <w:rFonts w:ascii="Times New Roman" w:eastAsia="Calibri" w:hAnsi="Times New Roman" w:cs="Times New Roman"/>
          <w:sz w:val="24"/>
          <w:szCs w:val="24"/>
        </w:rPr>
        <w:t xml:space="preserve">on vahetult enne toetuse taotlemist </w:t>
      </w:r>
      <w:r w:rsidR="00D51DC5" w:rsidRPr="006F41A1">
        <w:rPr>
          <w:rFonts w:ascii="Times New Roman" w:eastAsia="Calibri" w:hAnsi="Times New Roman" w:cs="Times New Roman"/>
          <w:sz w:val="24"/>
          <w:szCs w:val="24"/>
        </w:rPr>
        <w:t>või vanem</w:t>
      </w:r>
      <w:r w:rsidR="00535FA6" w:rsidRPr="006F41A1">
        <w:rPr>
          <w:rFonts w:ascii="Times New Roman" w:eastAsia="Calibri" w:hAnsi="Times New Roman" w:cs="Times New Roman"/>
          <w:sz w:val="24"/>
          <w:szCs w:val="24"/>
        </w:rPr>
        <w:t xml:space="preserve"> </w:t>
      </w:r>
      <w:r w:rsidR="00F90429" w:rsidRPr="006F41A1">
        <w:rPr>
          <w:rFonts w:ascii="Times New Roman" w:eastAsia="Calibri" w:hAnsi="Times New Roman" w:cs="Times New Roman"/>
          <w:sz w:val="24"/>
          <w:szCs w:val="24"/>
        </w:rPr>
        <w:t>on vahetult enne oma surma</w:t>
      </w:r>
      <w:r w:rsidR="00A23506" w:rsidRPr="006F41A1">
        <w:rPr>
          <w:rFonts w:ascii="Times New Roman" w:hAnsi="Times New Roman" w:cs="Times New Roman"/>
          <w:sz w:val="24"/>
          <w:szCs w:val="24"/>
        </w:rPr>
        <w:t xml:space="preserve"> vähemalt 36 kuud 48 järjestikuse kuu jooksul Eestis</w:t>
      </w:r>
      <w:r w:rsidR="00504739" w:rsidRPr="006F41A1">
        <w:rPr>
          <w:rFonts w:ascii="Times New Roman" w:eastAsia="Calibri" w:hAnsi="Times New Roman" w:cs="Times New Roman"/>
          <w:sz w:val="24"/>
          <w:szCs w:val="24"/>
        </w:rPr>
        <w:t>:</w:t>
      </w:r>
      <w:r w:rsidR="002826F8" w:rsidRPr="006F41A1">
        <w:rPr>
          <w:rFonts w:ascii="Times New Roman" w:eastAsia="Calibri" w:hAnsi="Times New Roman" w:cs="Times New Roman"/>
          <w:sz w:val="24"/>
          <w:szCs w:val="24"/>
        </w:rPr>
        <w:t xml:space="preserve"> </w:t>
      </w:r>
    </w:p>
    <w:p w14:paraId="6E108306" w14:textId="1C0E3D30" w:rsidR="00504739" w:rsidRPr="006F41A1" w:rsidRDefault="00504739" w:rsidP="006A401B">
      <w:pPr>
        <w:spacing w:after="0" w:line="240" w:lineRule="auto"/>
        <w:rPr>
          <w:rFonts w:ascii="Times New Roman" w:eastAsia="Calibri" w:hAnsi="Times New Roman" w:cs="Times New Roman"/>
          <w:sz w:val="24"/>
          <w:szCs w:val="24"/>
        </w:rPr>
      </w:pPr>
      <w:r w:rsidRPr="006F41A1">
        <w:rPr>
          <w:rFonts w:ascii="Times New Roman" w:hAnsi="Times New Roman" w:cs="Times New Roman"/>
          <w:sz w:val="24"/>
          <w:szCs w:val="24"/>
        </w:rPr>
        <w:t>1)</w:t>
      </w:r>
      <w:r w:rsidR="005E5476" w:rsidRPr="006F41A1">
        <w:rPr>
          <w:rFonts w:ascii="Times New Roman" w:hAnsi="Times New Roman" w:cs="Times New Roman"/>
          <w:sz w:val="24"/>
          <w:szCs w:val="24"/>
        </w:rPr>
        <w:t xml:space="preserve"> </w:t>
      </w:r>
      <w:r w:rsidR="009267A0" w:rsidRPr="006F41A1">
        <w:rPr>
          <w:rFonts w:ascii="Times New Roman" w:eastAsia="Calibri" w:hAnsi="Times New Roman" w:cs="Times New Roman"/>
          <w:sz w:val="24"/>
          <w:szCs w:val="24"/>
        </w:rPr>
        <w:t xml:space="preserve">elanud </w:t>
      </w:r>
      <w:commentRangeStart w:id="7"/>
      <w:r w:rsidR="009267A0" w:rsidRPr="006F41A1">
        <w:rPr>
          <w:rFonts w:ascii="Times New Roman" w:eastAsia="Calibri" w:hAnsi="Times New Roman" w:cs="Times New Roman"/>
          <w:sz w:val="24"/>
          <w:szCs w:val="24"/>
        </w:rPr>
        <w:t xml:space="preserve">käesoleva seaduse </w:t>
      </w:r>
      <w:r w:rsidR="006A401B" w:rsidRPr="006F41A1">
        <w:rPr>
          <w:rFonts w:ascii="Times New Roman" w:eastAsia="Calibri" w:hAnsi="Times New Roman" w:cs="Times New Roman"/>
          <w:sz w:val="24"/>
          <w:szCs w:val="24"/>
        </w:rPr>
        <w:t>§-s</w:t>
      </w:r>
      <w:r w:rsidR="009267A0" w:rsidRPr="006F41A1">
        <w:rPr>
          <w:rFonts w:ascii="Times New Roman" w:eastAsia="Calibri" w:hAnsi="Times New Roman" w:cs="Times New Roman"/>
          <w:sz w:val="24"/>
          <w:szCs w:val="24"/>
        </w:rPr>
        <w:t xml:space="preserve"> 1 sätestatud alusel </w:t>
      </w:r>
      <w:commentRangeEnd w:id="7"/>
      <w:r w:rsidR="00CE5AE0">
        <w:rPr>
          <w:rStyle w:val="Kommentaariviide"/>
        </w:rPr>
        <w:commentReference w:id="7"/>
      </w:r>
      <w:r w:rsidR="009267A0" w:rsidRPr="006F41A1">
        <w:rPr>
          <w:rFonts w:ascii="Times New Roman" w:eastAsia="Calibri" w:hAnsi="Times New Roman" w:cs="Times New Roman"/>
          <w:sz w:val="24"/>
          <w:szCs w:val="24"/>
        </w:rPr>
        <w:t>või</w:t>
      </w:r>
    </w:p>
    <w:p w14:paraId="2E1878EB" w14:textId="21122740" w:rsidR="00B73DB6" w:rsidRPr="006F41A1" w:rsidRDefault="00504739" w:rsidP="006A401B">
      <w:pPr>
        <w:spacing w:after="0" w:line="240" w:lineRule="auto"/>
        <w:jc w:val="both"/>
        <w:rPr>
          <w:rFonts w:ascii="Times New Roman" w:hAnsi="Times New Roman" w:cs="Times New Roman"/>
          <w:sz w:val="24"/>
          <w:szCs w:val="24"/>
        </w:rPr>
      </w:pPr>
      <w:r w:rsidRPr="006F41A1">
        <w:rPr>
          <w:rFonts w:ascii="Times New Roman" w:eastAsia="Calibri" w:hAnsi="Times New Roman" w:cs="Times New Roman"/>
          <w:sz w:val="24"/>
          <w:szCs w:val="24"/>
        </w:rPr>
        <w:t>2)</w:t>
      </w:r>
      <w:r w:rsidR="009267A0" w:rsidRPr="006F41A1">
        <w:rPr>
          <w:rFonts w:ascii="Times New Roman" w:eastAsia="Calibri" w:hAnsi="Times New Roman" w:cs="Times New Roman"/>
          <w:sz w:val="24"/>
          <w:szCs w:val="24"/>
        </w:rPr>
        <w:t xml:space="preserve"> </w:t>
      </w:r>
      <w:r w:rsidR="009267A0" w:rsidRPr="006F41A1">
        <w:rPr>
          <w:rFonts w:ascii="Times New Roman" w:hAnsi="Times New Roman" w:cs="Times New Roman"/>
          <w:sz w:val="24"/>
          <w:szCs w:val="24"/>
        </w:rPr>
        <w:t xml:space="preserve">viibinud seaduslikult töötamise eesmärgil </w:t>
      </w:r>
      <w:r w:rsidR="00E40142" w:rsidRPr="006F41A1">
        <w:rPr>
          <w:rFonts w:ascii="Times New Roman" w:hAnsi="Times New Roman" w:cs="Times New Roman"/>
          <w:sz w:val="24"/>
          <w:szCs w:val="24"/>
        </w:rPr>
        <w:t xml:space="preserve">ajutise viibimisalusega </w:t>
      </w:r>
      <w:r w:rsidR="009267A0" w:rsidRPr="006F41A1">
        <w:rPr>
          <w:rFonts w:ascii="Times New Roman" w:hAnsi="Times New Roman" w:cs="Times New Roman"/>
          <w:sz w:val="24"/>
          <w:szCs w:val="24"/>
        </w:rPr>
        <w:t xml:space="preserve">ja sotsiaalmaksu maksja </w:t>
      </w:r>
      <w:r w:rsidR="00B8516F" w:rsidRPr="006F41A1">
        <w:rPr>
          <w:rFonts w:ascii="Times New Roman" w:hAnsi="Times New Roman" w:cs="Times New Roman"/>
          <w:sz w:val="24"/>
          <w:szCs w:val="24"/>
        </w:rPr>
        <w:t xml:space="preserve">oli </w:t>
      </w:r>
      <w:r w:rsidR="009267A0" w:rsidRPr="006F41A1">
        <w:rPr>
          <w:rFonts w:ascii="Times New Roman" w:hAnsi="Times New Roman" w:cs="Times New Roman"/>
          <w:sz w:val="24"/>
          <w:szCs w:val="24"/>
        </w:rPr>
        <w:t xml:space="preserve">kohustatud </w:t>
      </w:r>
      <w:r w:rsidR="00B8516F" w:rsidRPr="006F41A1">
        <w:rPr>
          <w:rFonts w:ascii="Times New Roman" w:hAnsi="Times New Roman" w:cs="Times New Roman"/>
          <w:sz w:val="24"/>
          <w:szCs w:val="24"/>
        </w:rPr>
        <w:t xml:space="preserve">tema eest </w:t>
      </w:r>
      <w:r w:rsidR="009267A0" w:rsidRPr="006F41A1">
        <w:rPr>
          <w:rFonts w:ascii="Times New Roman" w:hAnsi="Times New Roman" w:cs="Times New Roman"/>
          <w:sz w:val="24"/>
          <w:szCs w:val="24"/>
        </w:rPr>
        <w:t>maksma sotsiaalmaksu või kes iseenda eest maksis sotsiaalmaksu sotsiaalmaksuseaduses sätestatud korras</w:t>
      </w:r>
      <w:r w:rsidR="003C7E5D" w:rsidRPr="006F41A1">
        <w:rPr>
          <w:rFonts w:ascii="Times New Roman" w:hAnsi="Times New Roman" w:cs="Times New Roman"/>
          <w:sz w:val="24"/>
          <w:szCs w:val="24"/>
        </w:rPr>
        <w:t>.</w:t>
      </w:r>
      <w:r w:rsidR="00B73DB6" w:rsidRPr="006F41A1">
        <w:rPr>
          <w:rFonts w:ascii="Times New Roman" w:hAnsi="Times New Roman" w:cs="Times New Roman"/>
          <w:sz w:val="24"/>
          <w:szCs w:val="24"/>
        </w:rPr>
        <w:t>“;</w:t>
      </w:r>
      <w:r w:rsidR="004F679B" w:rsidRPr="006F41A1">
        <w:rPr>
          <w:rFonts w:ascii="Times New Roman" w:hAnsi="Times New Roman" w:cs="Times New Roman"/>
          <w:sz w:val="24"/>
          <w:szCs w:val="24"/>
        </w:rPr>
        <w:t xml:space="preserve"> </w:t>
      </w:r>
    </w:p>
    <w:p w14:paraId="214217E2" w14:textId="139BE253" w:rsidR="00C92C37" w:rsidRPr="006F41A1" w:rsidRDefault="00C92C37" w:rsidP="006A401B">
      <w:pPr>
        <w:spacing w:after="0" w:line="240" w:lineRule="auto"/>
        <w:jc w:val="both"/>
        <w:rPr>
          <w:rFonts w:eastAsia="Calibri"/>
        </w:rPr>
      </w:pPr>
    </w:p>
    <w:p w14:paraId="3D2038B8" w14:textId="750DBDEF" w:rsidR="00946593" w:rsidRPr="006F41A1" w:rsidRDefault="00DF3EC4"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3</w:t>
      </w:r>
      <w:r w:rsidR="26DC9225" w:rsidRPr="006F41A1">
        <w:rPr>
          <w:rFonts w:ascii="Times New Roman" w:hAnsi="Times New Roman" w:cs="Times New Roman"/>
          <w:b/>
          <w:bCs/>
          <w:sz w:val="24"/>
          <w:szCs w:val="24"/>
        </w:rPr>
        <w:t xml:space="preserve">) </w:t>
      </w:r>
      <w:r w:rsidR="26DC9225" w:rsidRPr="006F41A1">
        <w:rPr>
          <w:rFonts w:ascii="Times New Roman" w:hAnsi="Times New Roman" w:cs="Times New Roman"/>
          <w:sz w:val="24"/>
          <w:szCs w:val="24"/>
        </w:rPr>
        <w:t>paragrahvi 4 lõige</w:t>
      </w:r>
      <w:r w:rsidR="006620B0" w:rsidRPr="006F41A1">
        <w:rPr>
          <w:rFonts w:ascii="Times New Roman" w:hAnsi="Times New Roman" w:cs="Times New Roman"/>
          <w:sz w:val="24"/>
          <w:szCs w:val="24"/>
        </w:rPr>
        <w:t xml:space="preserve"> 4</w:t>
      </w:r>
      <w:r w:rsidR="26DC9225" w:rsidRPr="006F41A1">
        <w:rPr>
          <w:rFonts w:ascii="Times New Roman" w:hAnsi="Times New Roman" w:cs="Times New Roman"/>
          <w:sz w:val="24"/>
          <w:szCs w:val="24"/>
        </w:rPr>
        <w:t xml:space="preserve"> muudetakse ja sõnastatakse järgmiselt:</w:t>
      </w:r>
    </w:p>
    <w:p w14:paraId="6215F41D" w14:textId="2B3C5E74" w:rsidR="00946593" w:rsidRPr="006F41A1" w:rsidRDefault="00946593" w:rsidP="006A401B">
      <w:pPr>
        <w:tabs>
          <w:tab w:val="left" w:pos="3370"/>
        </w:tabs>
        <w:spacing w:after="0" w:line="240" w:lineRule="auto"/>
        <w:jc w:val="both"/>
        <w:rPr>
          <w:rFonts w:ascii="Times New Roman" w:hAnsi="Times New Roman" w:cs="Times New Roman"/>
          <w:sz w:val="24"/>
          <w:szCs w:val="24"/>
        </w:rPr>
      </w:pPr>
    </w:p>
    <w:p w14:paraId="26B714F5" w14:textId="06093503" w:rsidR="00E11507" w:rsidRPr="006F41A1" w:rsidRDefault="0094659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„(4) Perehüvitise saamise õigust ei ole </w:t>
      </w:r>
      <w:r w:rsidR="125D9AFE" w:rsidRPr="006F41A1">
        <w:rPr>
          <w:rFonts w:ascii="Times New Roman" w:hAnsi="Times New Roman" w:cs="Times New Roman"/>
          <w:sz w:val="24"/>
          <w:szCs w:val="24"/>
        </w:rPr>
        <w:t xml:space="preserve">isikul </w:t>
      </w:r>
      <w:r w:rsidRPr="006F41A1">
        <w:rPr>
          <w:rFonts w:ascii="Times New Roman" w:hAnsi="Times New Roman" w:cs="Times New Roman"/>
          <w:sz w:val="24"/>
          <w:szCs w:val="24"/>
        </w:rPr>
        <w:t>ulatuses, mil</w:t>
      </w:r>
      <w:r w:rsidR="125D9AFE" w:rsidRPr="006F41A1">
        <w:rPr>
          <w:rFonts w:ascii="Times New Roman" w:hAnsi="Times New Roman" w:cs="Times New Roman"/>
          <w:sz w:val="24"/>
          <w:szCs w:val="24"/>
        </w:rPr>
        <w:t>l</w:t>
      </w:r>
      <w:r w:rsidR="00B70064" w:rsidRPr="006F41A1">
        <w:rPr>
          <w:rFonts w:ascii="Times New Roman" w:hAnsi="Times New Roman" w:cs="Times New Roman"/>
          <w:sz w:val="24"/>
          <w:szCs w:val="24"/>
        </w:rPr>
        <w:t>es</w:t>
      </w:r>
      <w:r w:rsidR="125D9AFE" w:rsidRPr="006F41A1">
        <w:rPr>
          <w:rFonts w:ascii="Times New Roman" w:hAnsi="Times New Roman" w:cs="Times New Roman"/>
          <w:sz w:val="24"/>
          <w:szCs w:val="24"/>
        </w:rPr>
        <w:t xml:space="preserve"> tal </w:t>
      </w:r>
      <w:r w:rsidR="00B70064" w:rsidRPr="006F41A1">
        <w:rPr>
          <w:rFonts w:ascii="Times New Roman" w:hAnsi="Times New Roman" w:cs="Times New Roman"/>
          <w:sz w:val="24"/>
          <w:szCs w:val="24"/>
        </w:rPr>
        <w:t xml:space="preserve">on </w:t>
      </w:r>
      <w:r w:rsidR="125D9AFE" w:rsidRPr="006F41A1">
        <w:rPr>
          <w:rFonts w:ascii="Times New Roman" w:hAnsi="Times New Roman" w:cs="Times New Roman"/>
          <w:sz w:val="24"/>
          <w:szCs w:val="24"/>
        </w:rPr>
        <w:t xml:space="preserve">õigus </w:t>
      </w:r>
      <w:r w:rsidR="0080783C" w:rsidRPr="006F41A1">
        <w:rPr>
          <w:rFonts w:ascii="Times New Roman" w:hAnsi="Times New Roman" w:cs="Times New Roman"/>
          <w:sz w:val="24"/>
          <w:szCs w:val="24"/>
        </w:rPr>
        <w:t xml:space="preserve">saada </w:t>
      </w:r>
      <w:r w:rsidR="00C833A8" w:rsidRPr="006F41A1">
        <w:rPr>
          <w:rFonts w:ascii="Times New Roman" w:hAnsi="Times New Roman" w:cs="Times New Roman"/>
          <w:sz w:val="24"/>
          <w:szCs w:val="24"/>
        </w:rPr>
        <w:t>välis</w:t>
      </w:r>
      <w:r w:rsidRPr="006F41A1">
        <w:rPr>
          <w:rFonts w:ascii="Times New Roman" w:hAnsi="Times New Roman" w:cs="Times New Roman"/>
          <w:sz w:val="24"/>
          <w:szCs w:val="24"/>
        </w:rPr>
        <w:t>riigi</w:t>
      </w:r>
      <w:r w:rsidR="00C833A8" w:rsidRPr="006F41A1">
        <w:rPr>
          <w:rFonts w:ascii="Times New Roman" w:hAnsi="Times New Roman" w:cs="Times New Roman"/>
          <w:sz w:val="24"/>
          <w:szCs w:val="24"/>
        </w:rPr>
        <w:t>s</w:t>
      </w:r>
      <w:r w:rsidR="002C6871" w:rsidRPr="006F41A1">
        <w:rPr>
          <w:rFonts w:ascii="Times New Roman" w:hAnsi="Times New Roman" w:cs="Times New Roman"/>
          <w:sz w:val="24"/>
          <w:szCs w:val="24"/>
        </w:rPr>
        <w:t>t</w:t>
      </w:r>
      <w:r w:rsidRPr="006F41A1">
        <w:rPr>
          <w:rFonts w:ascii="Times New Roman" w:hAnsi="Times New Roman" w:cs="Times New Roman"/>
          <w:sz w:val="24"/>
          <w:szCs w:val="24"/>
        </w:rPr>
        <w:t xml:space="preserve"> samal</w:t>
      </w:r>
      <w:r w:rsidR="00C833A8" w:rsidRPr="006F41A1">
        <w:rPr>
          <w:rFonts w:ascii="Times New Roman" w:hAnsi="Times New Roman" w:cs="Times New Roman"/>
          <w:sz w:val="24"/>
          <w:szCs w:val="24"/>
        </w:rPr>
        <w:t xml:space="preserve"> eesmärgil makstava</w:t>
      </w:r>
      <w:r w:rsidR="0080783C" w:rsidRPr="006F41A1">
        <w:rPr>
          <w:rFonts w:ascii="Times New Roman" w:hAnsi="Times New Roman" w:cs="Times New Roman"/>
          <w:sz w:val="24"/>
          <w:szCs w:val="24"/>
        </w:rPr>
        <w:t>t</w:t>
      </w:r>
      <w:r w:rsidR="00C833A8" w:rsidRPr="006F41A1">
        <w:rPr>
          <w:rFonts w:ascii="Times New Roman" w:hAnsi="Times New Roman" w:cs="Times New Roman"/>
          <w:sz w:val="24"/>
          <w:szCs w:val="24"/>
        </w:rPr>
        <w:t xml:space="preserve"> </w:t>
      </w:r>
      <w:r w:rsidRPr="006F41A1">
        <w:rPr>
          <w:rFonts w:ascii="Times New Roman" w:hAnsi="Times New Roman" w:cs="Times New Roman"/>
          <w:sz w:val="24"/>
          <w:szCs w:val="24"/>
        </w:rPr>
        <w:t>hüvitis</w:t>
      </w:r>
      <w:r w:rsidR="0080783C" w:rsidRPr="006F41A1">
        <w:rPr>
          <w:rFonts w:ascii="Times New Roman" w:hAnsi="Times New Roman" w:cs="Times New Roman"/>
          <w:sz w:val="24"/>
          <w:szCs w:val="24"/>
        </w:rPr>
        <w:t>t</w:t>
      </w:r>
      <w:r w:rsidRPr="006F41A1">
        <w:rPr>
          <w:rFonts w:ascii="Times New Roman" w:hAnsi="Times New Roman" w:cs="Times New Roman"/>
          <w:sz w:val="24"/>
          <w:szCs w:val="24"/>
        </w:rPr>
        <w:t>.“</w:t>
      </w:r>
      <w:r w:rsidR="000670BE" w:rsidRPr="006F41A1">
        <w:rPr>
          <w:rFonts w:ascii="Times New Roman" w:hAnsi="Times New Roman" w:cs="Times New Roman"/>
          <w:sz w:val="24"/>
          <w:szCs w:val="24"/>
        </w:rPr>
        <w:t>;</w:t>
      </w:r>
    </w:p>
    <w:p w14:paraId="5D53C236" w14:textId="77777777" w:rsidR="00946593" w:rsidRPr="006F41A1" w:rsidRDefault="00946593" w:rsidP="006A401B">
      <w:pPr>
        <w:spacing w:after="0" w:line="240" w:lineRule="auto"/>
        <w:jc w:val="both"/>
        <w:rPr>
          <w:rFonts w:ascii="Times New Roman" w:hAnsi="Times New Roman" w:cs="Times New Roman"/>
          <w:b/>
          <w:bCs/>
          <w:sz w:val="24"/>
          <w:szCs w:val="24"/>
        </w:rPr>
      </w:pPr>
    </w:p>
    <w:p w14:paraId="5C36F52F" w14:textId="039006FF" w:rsidR="00273DC9" w:rsidRPr="006F41A1" w:rsidRDefault="00DF3EC4" w:rsidP="006A401B">
      <w:pPr>
        <w:spacing w:after="0" w:line="240" w:lineRule="auto"/>
        <w:jc w:val="both"/>
        <w:rPr>
          <w:rFonts w:ascii="Times New Roman" w:hAnsi="Times New Roman" w:cs="Times New Roman"/>
          <w:sz w:val="24"/>
          <w:szCs w:val="24"/>
        </w:rPr>
      </w:pPr>
      <w:commentRangeStart w:id="8"/>
      <w:r w:rsidRPr="006F41A1">
        <w:rPr>
          <w:rFonts w:ascii="Times New Roman" w:hAnsi="Times New Roman" w:cs="Times New Roman"/>
          <w:b/>
          <w:bCs/>
          <w:sz w:val="24"/>
          <w:szCs w:val="24"/>
        </w:rPr>
        <w:t>4</w:t>
      </w:r>
      <w:r w:rsidR="00946593" w:rsidRPr="006F41A1">
        <w:rPr>
          <w:rFonts w:ascii="Times New Roman" w:hAnsi="Times New Roman" w:cs="Times New Roman"/>
          <w:b/>
          <w:bCs/>
          <w:sz w:val="24"/>
          <w:szCs w:val="24"/>
        </w:rPr>
        <w:t xml:space="preserve">) </w:t>
      </w:r>
      <w:r w:rsidR="006E10DD" w:rsidRPr="006F41A1">
        <w:rPr>
          <w:rFonts w:ascii="Times New Roman" w:hAnsi="Times New Roman" w:cs="Times New Roman"/>
          <w:sz w:val="24"/>
          <w:szCs w:val="24"/>
        </w:rPr>
        <w:t xml:space="preserve">seadust täiendatakse </w:t>
      </w:r>
      <w:r w:rsidR="001E771F" w:rsidRPr="006F41A1">
        <w:rPr>
          <w:rFonts w:ascii="Times New Roman" w:hAnsi="Times New Roman" w:cs="Times New Roman"/>
          <w:sz w:val="24"/>
          <w:szCs w:val="24"/>
        </w:rPr>
        <w:t>§</w:t>
      </w:r>
      <w:r w:rsidR="008F44BD" w:rsidRPr="006F41A1">
        <w:rPr>
          <w:rFonts w:ascii="Times New Roman" w:hAnsi="Times New Roman" w:cs="Times New Roman"/>
          <w:sz w:val="24"/>
          <w:szCs w:val="24"/>
        </w:rPr>
        <w:t xml:space="preserve">-ga </w:t>
      </w:r>
      <w:r w:rsidR="00273DC9" w:rsidRPr="006F41A1">
        <w:rPr>
          <w:rFonts w:ascii="Times New Roman" w:hAnsi="Times New Roman" w:cs="Times New Roman"/>
          <w:sz w:val="24"/>
          <w:szCs w:val="24"/>
        </w:rPr>
        <w:t>7</w:t>
      </w:r>
      <w:r w:rsidR="00EF3895" w:rsidRPr="006F41A1">
        <w:rPr>
          <w:rFonts w:ascii="Times New Roman" w:hAnsi="Times New Roman" w:cs="Times New Roman"/>
          <w:sz w:val="24"/>
          <w:szCs w:val="24"/>
          <w:vertAlign w:val="superscript"/>
        </w:rPr>
        <w:t>1</w:t>
      </w:r>
      <w:r w:rsidR="00273DC9" w:rsidRPr="006F41A1">
        <w:rPr>
          <w:rFonts w:ascii="Times New Roman" w:hAnsi="Times New Roman" w:cs="Times New Roman"/>
          <w:sz w:val="24"/>
          <w:szCs w:val="24"/>
        </w:rPr>
        <w:t xml:space="preserve"> </w:t>
      </w:r>
      <w:r w:rsidR="00946593" w:rsidRPr="006F41A1">
        <w:rPr>
          <w:rFonts w:ascii="Times New Roman" w:hAnsi="Times New Roman" w:cs="Times New Roman"/>
          <w:sz w:val="24"/>
          <w:szCs w:val="24"/>
        </w:rPr>
        <w:t>järgmises sõnastuses</w:t>
      </w:r>
      <w:r w:rsidR="00B672DD" w:rsidRPr="006F41A1">
        <w:rPr>
          <w:rFonts w:ascii="Times New Roman" w:hAnsi="Times New Roman" w:cs="Times New Roman"/>
          <w:sz w:val="24"/>
          <w:szCs w:val="24"/>
        </w:rPr>
        <w:t>:</w:t>
      </w:r>
      <w:commentRangeEnd w:id="8"/>
      <w:r w:rsidR="00281047">
        <w:rPr>
          <w:rStyle w:val="Kommentaariviide"/>
        </w:rPr>
        <w:commentReference w:id="8"/>
      </w:r>
    </w:p>
    <w:p w14:paraId="666A707C" w14:textId="77777777" w:rsidR="00814B55" w:rsidRPr="006F41A1" w:rsidRDefault="00814B55" w:rsidP="006A401B">
      <w:pPr>
        <w:spacing w:after="0" w:line="240" w:lineRule="auto"/>
        <w:jc w:val="both"/>
        <w:rPr>
          <w:rFonts w:ascii="Times New Roman" w:hAnsi="Times New Roman" w:cs="Times New Roman"/>
          <w:sz w:val="24"/>
          <w:szCs w:val="24"/>
        </w:rPr>
      </w:pPr>
    </w:p>
    <w:p w14:paraId="4A5229F6" w14:textId="73269B14" w:rsidR="00814B55" w:rsidRPr="006F41A1" w:rsidRDefault="00814B5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sz w:val="24"/>
          <w:szCs w:val="24"/>
        </w:rPr>
        <w:t>„</w:t>
      </w:r>
      <w:r w:rsidRPr="006F41A1">
        <w:rPr>
          <w:rFonts w:ascii="Times New Roman" w:hAnsi="Times New Roman" w:cs="Times New Roman"/>
          <w:b/>
          <w:bCs/>
          <w:sz w:val="24"/>
          <w:szCs w:val="24"/>
        </w:rPr>
        <w:t>§ 7</w:t>
      </w:r>
      <w:r w:rsidRPr="006F41A1">
        <w:rPr>
          <w:rFonts w:ascii="Times New Roman" w:hAnsi="Times New Roman" w:cs="Times New Roman"/>
          <w:b/>
          <w:bCs/>
          <w:sz w:val="24"/>
          <w:szCs w:val="24"/>
          <w:vertAlign w:val="superscript"/>
        </w:rPr>
        <w:t>1</w:t>
      </w:r>
      <w:r w:rsidRPr="006F41A1">
        <w:rPr>
          <w:rFonts w:ascii="Times New Roman" w:hAnsi="Times New Roman" w:cs="Times New Roman"/>
          <w:b/>
          <w:bCs/>
          <w:sz w:val="24"/>
          <w:szCs w:val="24"/>
        </w:rPr>
        <w:t>. Toitjakaotustoetuse suurus</w:t>
      </w:r>
    </w:p>
    <w:p w14:paraId="4D208F9E" w14:textId="77777777" w:rsidR="00814B55" w:rsidRPr="006F41A1" w:rsidRDefault="00814B55" w:rsidP="006A401B">
      <w:pPr>
        <w:spacing w:after="0" w:line="240" w:lineRule="auto"/>
        <w:jc w:val="both"/>
        <w:rPr>
          <w:rFonts w:ascii="Times New Roman" w:hAnsi="Times New Roman" w:cs="Times New Roman"/>
          <w:sz w:val="24"/>
          <w:szCs w:val="24"/>
        </w:rPr>
      </w:pPr>
    </w:p>
    <w:p w14:paraId="2ECF9B2A" w14:textId="162D9460" w:rsidR="00814B55" w:rsidRPr="006F41A1" w:rsidRDefault="00814B5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Toitjakaotustoetuse suurus on 3</w:t>
      </w:r>
      <w:r w:rsidR="00527C7D" w:rsidRPr="006F41A1">
        <w:rPr>
          <w:rFonts w:ascii="Times New Roman" w:hAnsi="Times New Roman" w:cs="Times New Roman"/>
          <w:sz w:val="24"/>
          <w:szCs w:val="24"/>
        </w:rPr>
        <w:t>4</w:t>
      </w:r>
      <w:r w:rsidR="00741716">
        <w:rPr>
          <w:rFonts w:ascii="Times New Roman" w:hAnsi="Times New Roman" w:cs="Times New Roman"/>
          <w:sz w:val="24"/>
          <w:szCs w:val="24"/>
        </w:rPr>
        <w:t>3</w:t>
      </w:r>
      <w:r w:rsidRPr="006F41A1">
        <w:rPr>
          <w:rFonts w:ascii="Times New Roman" w:hAnsi="Times New Roman" w:cs="Times New Roman"/>
          <w:sz w:val="24"/>
          <w:szCs w:val="24"/>
        </w:rPr>
        <w:t xml:space="preserve"> eurot.“;</w:t>
      </w:r>
    </w:p>
    <w:p w14:paraId="7F67571E" w14:textId="77777777" w:rsidR="00814B55" w:rsidRPr="006F41A1" w:rsidRDefault="00814B55" w:rsidP="006A401B">
      <w:pPr>
        <w:spacing w:after="0" w:line="240" w:lineRule="auto"/>
        <w:jc w:val="both"/>
        <w:rPr>
          <w:rFonts w:ascii="Times New Roman" w:hAnsi="Times New Roman" w:cs="Times New Roman"/>
          <w:sz w:val="24"/>
          <w:szCs w:val="24"/>
        </w:rPr>
      </w:pPr>
    </w:p>
    <w:p w14:paraId="62409A36" w14:textId="5C15ACFE" w:rsidR="00814B55" w:rsidRPr="006F41A1" w:rsidRDefault="00DF3EC4"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5</w:t>
      </w:r>
      <w:r w:rsidR="00BC0D1A" w:rsidRPr="006F41A1">
        <w:rPr>
          <w:rFonts w:ascii="Times New Roman" w:hAnsi="Times New Roman" w:cs="Times New Roman"/>
          <w:b/>
          <w:bCs/>
          <w:sz w:val="24"/>
          <w:szCs w:val="24"/>
        </w:rPr>
        <w:t>)</w:t>
      </w:r>
      <w:r w:rsidR="00BC0D1A" w:rsidRPr="006F41A1">
        <w:rPr>
          <w:rFonts w:ascii="Times New Roman" w:hAnsi="Times New Roman" w:cs="Times New Roman"/>
          <w:sz w:val="24"/>
          <w:szCs w:val="24"/>
        </w:rPr>
        <w:t xml:space="preserve"> paragrahv</w:t>
      </w:r>
      <w:commentRangeStart w:id="9"/>
      <w:r w:rsidR="006E4C68" w:rsidRPr="006F41A1">
        <w:rPr>
          <w:rFonts w:ascii="Times New Roman" w:hAnsi="Times New Roman" w:cs="Times New Roman"/>
          <w:sz w:val="24"/>
          <w:szCs w:val="24"/>
        </w:rPr>
        <w:t xml:space="preserve"> 7</w:t>
      </w:r>
      <w:r w:rsidR="006E4C68" w:rsidRPr="006F41A1">
        <w:rPr>
          <w:rFonts w:ascii="Times New Roman" w:hAnsi="Times New Roman" w:cs="Times New Roman"/>
          <w:sz w:val="24"/>
          <w:szCs w:val="24"/>
          <w:vertAlign w:val="superscript"/>
        </w:rPr>
        <w:t>1</w:t>
      </w:r>
      <w:commentRangeEnd w:id="9"/>
      <w:r w:rsidR="00281047">
        <w:rPr>
          <w:rStyle w:val="Kommentaariviide"/>
        </w:rPr>
        <w:commentReference w:id="9"/>
      </w:r>
      <w:r w:rsidR="00BC0D1A" w:rsidRPr="006F41A1">
        <w:rPr>
          <w:rFonts w:ascii="Times New Roman" w:hAnsi="Times New Roman" w:cs="Times New Roman"/>
          <w:sz w:val="24"/>
          <w:szCs w:val="24"/>
        </w:rPr>
        <w:t xml:space="preserve"> muudetakse ja sõnastatakse järgmisel</w:t>
      </w:r>
      <w:r w:rsidR="006710C7" w:rsidRPr="006F41A1">
        <w:rPr>
          <w:rFonts w:ascii="Times New Roman" w:hAnsi="Times New Roman" w:cs="Times New Roman"/>
          <w:sz w:val="24"/>
          <w:szCs w:val="24"/>
        </w:rPr>
        <w:t>t</w:t>
      </w:r>
      <w:r w:rsidR="00BC0D1A" w:rsidRPr="006F41A1">
        <w:rPr>
          <w:rFonts w:ascii="Times New Roman" w:hAnsi="Times New Roman" w:cs="Times New Roman"/>
          <w:sz w:val="24"/>
          <w:szCs w:val="24"/>
        </w:rPr>
        <w:t>:</w:t>
      </w:r>
    </w:p>
    <w:p w14:paraId="2AEFCC2E" w14:textId="77777777" w:rsidR="00273DC9" w:rsidRPr="006F41A1" w:rsidRDefault="00273DC9" w:rsidP="006A401B">
      <w:pPr>
        <w:spacing w:after="0" w:line="240" w:lineRule="auto"/>
        <w:jc w:val="both"/>
        <w:rPr>
          <w:rFonts w:ascii="Times New Roman" w:hAnsi="Times New Roman" w:cs="Times New Roman"/>
          <w:sz w:val="24"/>
          <w:szCs w:val="24"/>
        </w:rPr>
      </w:pPr>
    </w:p>
    <w:p w14:paraId="6C7D4D46" w14:textId="4FABBC35" w:rsidR="00F73EF8" w:rsidRPr="006F41A1" w:rsidRDefault="00BC0D1A" w:rsidP="006A401B">
      <w:pPr>
        <w:spacing w:after="0" w:line="240" w:lineRule="auto"/>
        <w:jc w:val="both"/>
        <w:rPr>
          <w:rFonts w:ascii="Times New Roman" w:hAnsi="Times New Roman" w:cs="Times New Roman"/>
          <w:b/>
          <w:bCs/>
          <w:sz w:val="24"/>
          <w:szCs w:val="24"/>
        </w:rPr>
      </w:pPr>
      <w:bookmarkStart w:id="10" w:name="_Hlk164346743"/>
      <w:r w:rsidRPr="006F41A1">
        <w:rPr>
          <w:rFonts w:ascii="Times New Roman" w:hAnsi="Times New Roman" w:cs="Times New Roman"/>
          <w:sz w:val="24"/>
          <w:szCs w:val="24"/>
        </w:rPr>
        <w:t>„</w:t>
      </w:r>
      <w:r w:rsidR="00F73EF8" w:rsidRPr="006F41A1">
        <w:rPr>
          <w:rFonts w:ascii="Times New Roman" w:hAnsi="Times New Roman" w:cs="Times New Roman"/>
          <w:b/>
          <w:bCs/>
          <w:sz w:val="24"/>
          <w:szCs w:val="24"/>
        </w:rPr>
        <w:t>§ 7</w:t>
      </w:r>
      <w:r w:rsidR="00F73EF8" w:rsidRPr="006F41A1">
        <w:rPr>
          <w:rFonts w:ascii="Times New Roman" w:hAnsi="Times New Roman" w:cs="Times New Roman"/>
          <w:b/>
          <w:bCs/>
          <w:sz w:val="24"/>
          <w:szCs w:val="24"/>
          <w:vertAlign w:val="superscript"/>
        </w:rPr>
        <w:t>1</w:t>
      </w:r>
      <w:bookmarkEnd w:id="10"/>
      <w:r w:rsidR="00F73EF8" w:rsidRPr="006F41A1">
        <w:rPr>
          <w:rFonts w:ascii="Times New Roman" w:hAnsi="Times New Roman" w:cs="Times New Roman"/>
          <w:b/>
          <w:bCs/>
          <w:sz w:val="24"/>
          <w:szCs w:val="24"/>
        </w:rPr>
        <w:t>.</w:t>
      </w:r>
      <w:r w:rsidR="00F73EF8" w:rsidRPr="006F41A1">
        <w:rPr>
          <w:rFonts w:ascii="Times New Roman" w:hAnsi="Times New Roman" w:cs="Times New Roman"/>
          <w:b/>
          <w:sz w:val="24"/>
          <w:szCs w:val="24"/>
        </w:rPr>
        <w:t xml:space="preserve"> Toitjakaotustoetuse </w:t>
      </w:r>
      <w:r w:rsidR="001E771F" w:rsidRPr="006F41A1">
        <w:rPr>
          <w:rFonts w:ascii="Times New Roman" w:hAnsi="Times New Roman" w:cs="Times New Roman"/>
          <w:b/>
          <w:sz w:val="24"/>
          <w:szCs w:val="24"/>
        </w:rPr>
        <w:t>suuruse arvutamine</w:t>
      </w:r>
    </w:p>
    <w:p w14:paraId="477C8861" w14:textId="77777777" w:rsidR="00B438A3" w:rsidRPr="006F41A1" w:rsidRDefault="00B438A3" w:rsidP="006A401B">
      <w:pPr>
        <w:pStyle w:val="Normaallaadveeb"/>
        <w:spacing w:before="0" w:beforeAutospacing="0" w:after="0" w:afterAutospacing="0"/>
        <w:jc w:val="both"/>
      </w:pPr>
    </w:p>
    <w:p w14:paraId="378946CB" w14:textId="4D78AE5A" w:rsidR="00DE29E2" w:rsidRPr="006F41A1" w:rsidRDefault="00FF5326" w:rsidP="006A401B">
      <w:pPr>
        <w:pStyle w:val="Normaallaadveeb"/>
        <w:spacing w:before="0" w:beforeAutospacing="0" w:after="0" w:afterAutospacing="0"/>
        <w:jc w:val="both"/>
      </w:pPr>
      <w:r w:rsidRPr="006F41A1">
        <w:t xml:space="preserve">(1) </w:t>
      </w:r>
      <w:bookmarkStart w:id="11" w:name="_Hlk164691869"/>
      <w:r w:rsidR="008B3DFA" w:rsidRPr="006F41A1">
        <w:t>Igakuise t</w:t>
      </w:r>
      <w:r w:rsidR="00F73EF8" w:rsidRPr="006F41A1">
        <w:t xml:space="preserve">oitjakaotustoetuse </w:t>
      </w:r>
      <w:r w:rsidR="002341E0" w:rsidRPr="006F41A1">
        <w:t xml:space="preserve">suuruse </w:t>
      </w:r>
      <w:r w:rsidR="008B3DFA" w:rsidRPr="006F41A1">
        <w:t xml:space="preserve">arvutamise aluseks on </w:t>
      </w:r>
      <w:r w:rsidR="00786083" w:rsidRPr="006F41A1">
        <w:t>baassumma</w:t>
      </w:r>
      <w:r w:rsidR="00615C8B" w:rsidRPr="006F41A1">
        <w:t xml:space="preserve"> </w:t>
      </w:r>
      <w:r w:rsidR="0079076F" w:rsidRPr="006F41A1">
        <w:t>2</w:t>
      </w:r>
      <w:r w:rsidR="00764F28" w:rsidRPr="006F41A1">
        <w:t>85</w:t>
      </w:r>
      <w:r w:rsidR="00615C8B" w:rsidRPr="006F41A1">
        <w:t xml:space="preserve"> eurot</w:t>
      </w:r>
      <w:r w:rsidR="00E47F79" w:rsidRPr="006F41A1">
        <w:t xml:space="preserve">, </w:t>
      </w:r>
      <w:r w:rsidR="008B3DFA" w:rsidRPr="006F41A1">
        <w:t xml:space="preserve">mida </w:t>
      </w:r>
      <w:r w:rsidR="009E00F8" w:rsidRPr="006F41A1">
        <w:t>iga aasta</w:t>
      </w:r>
      <w:r w:rsidR="00E7129A" w:rsidRPr="006F41A1">
        <w:t xml:space="preserve"> </w:t>
      </w:r>
      <w:r w:rsidR="009E00F8" w:rsidRPr="006F41A1">
        <w:t xml:space="preserve">1. aprillil indekseerib </w:t>
      </w:r>
      <w:r w:rsidR="00376B91" w:rsidRPr="006F41A1">
        <w:t xml:space="preserve">Sotsiaalkindlustusamet </w:t>
      </w:r>
      <w:r w:rsidR="009E00F8" w:rsidRPr="006F41A1">
        <w:t xml:space="preserve">vastavalt </w:t>
      </w:r>
      <w:r w:rsidR="006710C7" w:rsidRPr="006F41A1">
        <w:t xml:space="preserve">Statistikaameti avaldatud </w:t>
      </w:r>
      <w:r w:rsidR="008B3DFA" w:rsidRPr="006F41A1">
        <w:t>eelneva aasta tarbijahinnaindeksi muutuse</w:t>
      </w:r>
      <w:r w:rsidR="009E00F8" w:rsidRPr="006F41A1">
        <w:t>le</w:t>
      </w:r>
      <w:r w:rsidR="006710C7" w:rsidRPr="006F41A1">
        <w:t>.</w:t>
      </w:r>
      <w:r w:rsidR="008B3DFA" w:rsidRPr="006F41A1">
        <w:t xml:space="preserve"> Pärast indekseerimist loetakse järgmisel aastal baassummaks eelmisel aastal indekseerimise tulemusel saadud summa. </w:t>
      </w:r>
    </w:p>
    <w:p w14:paraId="25553E0E" w14:textId="77777777" w:rsidR="00B438A3" w:rsidRPr="006F41A1" w:rsidRDefault="00B438A3" w:rsidP="006A401B">
      <w:pPr>
        <w:pStyle w:val="Normaallaadveeb"/>
        <w:spacing w:before="0" w:beforeAutospacing="0" w:after="0" w:afterAutospacing="0"/>
        <w:jc w:val="both"/>
      </w:pPr>
    </w:p>
    <w:p w14:paraId="182603E0" w14:textId="3DF61A21" w:rsidR="005803A8" w:rsidRPr="006F41A1" w:rsidRDefault="00D92D3F" w:rsidP="006A401B">
      <w:pPr>
        <w:pStyle w:val="Normaallaadveeb"/>
        <w:spacing w:before="0" w:beforeAutospacing="0" w:after="0" w:afterAutospacing="0"/>
        <w:jc w:val="both"/>
        <w:rPr>
          <w:color w:val="000000"/>
          <w:shd w:val="clear" w:color="auto" w:fill="FFFFFF"/>
        </w:rPr>
      </w:pPr>
      <w:r w:rsidRPr="006F41A1">
        <w:t xml:space="preserve">(2) </w:t>
      </w:r>
      <w:r w:rsidR="005803A8" w:rsidRPr="006F41A1">
        <w:rPr>
          <w:color w:val="000000"/>
          <w:shd w:val="clear" w:color="auto" w:fill="FFFFFF"/>
        </w:rPr>
        <w:t>Kui tarbijahinnaindeksi muutuse koefitsient on väiksem kui 1,00, korrutatakse baassumma ühega.</w:t>
      </w:r>
    </w:p>
    <w:p w14:paraId="73546D0C" w14:textId="77777777" w:rsidR="005803A8" w:rsidRPr="006F41A1" w:rsidRDefault="005803A8" w:rsidP="006A401B">
      <w:pPr>
        <w:pStyle w:val="Normaallaadveeb"/>
        <w:spacing w:before="0" w:beforeAutospacing="0" w:after="0" w:afterAutospacing="0"/>
        <w:jc w:val="both"/>
        <w:rPr>
          <w:color w:val="000000"/>
          <w:shd w:val="clear" w:color="auto" w:fill="FFFFFF"/>
        </w:rPr>
      </w:pPr>
    </w:p>
    <w:p w14:paraId="7E49BC26" w14:textId="29C58E8F" w:rsidR="00E27498" w:rsidRPr="006F41A1" w:rsidRDefault="005803A8" w:rsidP="006A401B">
      <w:pPr>
        <w:pStyle w:val="Normaallaadveeb"/>
        <w:spacing w:before="0" w:beforeAutospacing="0" w:after="0" w:afterAutospacing="0"/>
        <w:jc w:val="both"/>
      </w:pPr>
      <w:r w:rsidRPr="006F41A1">
        <w:rPr>
          <w:color w:val="000000"/>
          <w:shd w:val="clear" w:color="auto" w:fill="FFFFFF"/>
        </w:rPr>
        <w:t xml:space="preserve">(3) </w:t>
      </w:r>
      <w:r w:rsidR="00DE29E2" w:rsidRPr="006F41A1">
        <w:t xml:space="preserve">Toitjakaotustoetuse suuruse arvutamisel liidetakse jooksva kalendriaasta </w:t>
      </w:r>
      <w:r w:rsidR="002306E5" w:rsidRPr="006F41A1">
        <w:t xml:space="preserve">indekseeritud </w:t>
      </w:r>
      <w:r w:rsidR="00DE29E2" w:rsidRPr="006F41A1">
        <w:t>b</w:t>
      </w:r>
      <w:r w:rsidR="008B3DFA" w:rsidRPr="006F41A1">
        <w:t xml:space="preserve">aassummale kolm protsenti eelneva kalendriaasta kohta </w:t>
      </w:r>
      <w:r w:rsidR="00452071" w:rsidRPr="006F41A1">
        <w:t>1</w:t>
      </w:r>
      <w:r w:rsidR="00A172FE" w:rsidRPr="006F41A1">
        <w:t>.</w:t>
      </w:r>
      <w:r w:rsidR="00452071" w:rsidRPr="006F41A1">
        <w:t xml:space="preserve"> aprilli seisuga </w:t>
      </w:r>
      <w:r w:rsidR="008B3DFA" w:rsidRPr="006F41A1">
        <w:t xml:space="preserve">Statistikaameti </w:t>
      </w:r>
      <w:r w:rsidR="006710C7" w:rsidRPr="006F41A1">
        <w:t>veebi</w:t>
      </w:r>
      <w:r w:rsidR="008B3DFA" w:rsidRPr="006F41A1">
        <w:t xml:space="preserve">lehel avaldatud Eesti Vabariigi keskmisest brutokuupalgast. </w:t>
      </w:r>
    </w:p>
    <w:p w14:paraId="27B8FB84" w14:textId="77777777" w:rsidR="00E27498" w:rsidRPr="006F41A1" w:rsidRDefault="00E27498" w:rsidP="006A401B">
      <w:pPr>
        <w:pStyle w:val="Normaallaadveeb"/>
        <w:spacing w:before="0" w:beforeAutospacing="0" w:after="0" w:afterAutospacing="0"/>
        <w:jc w:val="both"/>
      </w:pPr>
    </w:p>
    <w:p w14:paraId="6DC0D955" w14:textId="0D5ABA50" w:rsidR="00D267C3" w:rsidRPr="006F41A1" w:rsidRDefault="00E27498" w:rsidP="006A401B">
      <w:pPr>
        <w:pStyle w:val="Normaallaadveeb"/>
        <w:spacing w:before="0" w:beforeAutospacing="0" w:after="0" w:afterAutospacing="0"/>
        <w:jc w:val="both"/>
      </w:pPr>
      <w:r w:rsidRPr="006F41A1">
        <w:t xml:space="preserve">(4) </w:t>
      </w:r>
      <w:r w:rsidR="00417402" w:rsidRPr="006F41A1">
        <w:t>Käesoleva paragrahvi</w:t>
      </w:r>
      <w:r w:rsidRPr="006F41A1">
        <w:t xml:space="preserve"> lõi</w:t>
      </w:r>
      <w:r w:rsidR="00E42DA1" w:rsidRPr="006F41A1">
        <w:t>g</w:t>
      </w:r>
      <w:r w:rsidRPr="006F41A1">
        <w:t>e</w:t>
      </w:r>
      <w:r w:rsidR="00E42DA1" w:rsidRPr="006F41A1">
        <w:t>te</w:t>
      </w:r>
      <w:r w:rsidR="00341022" w:rsidRPr="006F41A1">
        <w:t xml:space="preserve"> 1–3 alusel</w:t>
      </w:r>
      <w:r w:rsidRPr="006F41A1">
        <w:t xml:space="preserve"> arvutatud summad ümardatakse </w:t>
      </w:r>
      <w:r w:rsidR="00417402" w:rsidRPr="006F41A1">
        <w:t>kaks</w:t>
      </w:r>
      <w:r w:rsidRPr="006F41A1">
        <w:t xml:space="preserve"> kohta pärast koma. </w:t>
      </w:r>
    </w:p>
    <w:p w14:paraId="1A4E6FF7" w14:textId="77777777" w:rsidR="00E27498" w:rsidRPr="006F41A1" w:rsidRDefault="00E27498" w:rsidP="006A401B">
      <w:pPr>
        <w:pStyle w:val="Normaallaadveeb"/>
        <w:spacing w:before="0" w:beforeAutospacing="0" w:after="0" w:afterAutospacing="0"/>
        <w:jc w:val="both"/>
      </w:pPr>
    </w:p>
    <w:p w14:paraId="6719BDA7" w14:textId="5E13001A" w:rsidR="00F24E60" w:rsidRPr="006F41A1" w:rsidRDefault="00B438A3" w:rsidP="006A401B">
      <w:pPr>
        <w:pStyle w:val="Normaallaadveeb"/>
        <w:spacing w:before="0" w:beforeAutospacing="0" w:after="0" w:afterAutospacing="0"/>
        <w:jc w:val="both"/>
      </w:pPr>
      <w:r w:rsidRPr="006F41A1">
        <w:t>(</w:t>
      </w:r>
      <w:r w:rsidR="00E27498" w:rsidRPr="006F41A1">
        <w:t>5</w:t>
      </w:r>
      <w:r w:rsidR="00D92D3F" w:rsidRPr="006F41A1">
        <w:t xml:space="preserve">) </w:t>
      </w:r>
      <w:r w:rsidR="00167D5B" w:rsidRPr="006F41A1">
        <w:t xml:space="preserve">Jooksva kalendriaasta toitjakaotustoetuse suuruse avaldab </w:t>
      </w:r>
      <w:r w:rsidR="00F24E60" w:rsidRPr="006F41A1">
        <w:t xml:space="preserve">Sotsiaalkindlustusamet oma </w:t>
      </w:r>
      <w:r w:rsidR="00167D5B" w:rsidRPr="006F41A1">
        <w:t xml:space="preserve">veebilehel </w:t>
      </w:r>
      <w:r w:rsidR="00816D31" w:rsidRPr="006F41A1">
        <w:t xml:space="preserve">hiljemalt </w:t>
      </w:r>
      <w:r w:rsidR="00F24E60" w:rsidRPr="006F41A1">
        <w:t>1</w:t>
      </w:r>
      <w:r w:rsidR="00816D31" w:rsidRPr="006F41A1">
        <w:t>0</w:t>
      </w:r>
      <w:r w:rsidR="00F24E60" w:rsidRPr="006F41A1">
        <w:t xml:space="preserve">. aprillil. </w:t>
      </w:r>
    </w:p>
    <w:p w14:paraId="573AF9A5" w14:textId="77777777" w:rsidR="00E47F79" w:rsidRPr="006F41A1" w:rsidRDefault="00E47F79" w:rsidP="006A401B">
      <w:pPr>
        <w:pStyle w:val="Normaallaadveeb"/>
        <w:spacing w:before="0" w:beforeAutospacing="0" w:after="0" w:afterAutospacing="0"/>
        <w:jc w:val="both"/>
      </w:pPr>
    </w:p>
    <w:p w14:paraId="1AD16E78" w14:textId="35DE6CD5" w:rsidR="00E47F79" w:rsidRPr="006F41A1" w:rsidRDefault="00E47F79" w:rsidP="006A401B">
      <w:pPr>
        <w:pStyle w:val="Normaallaadveeb"/>
        <w:spacing w:before="0" w:beforeAutospacing="0" w:after="0" w:afterAutospacing="0"/>
        <w:jc w:val="both"/>
      </w:pPr>
      <w:r w:rsidRPr="006F41A1">
        <w:t>(</w:t>
      </w:r>
      <w:r w:rsidR="00E27498" w:rsidRPr="006F41A1">
        <w:t>6</w:t>
      </w:r>
      <w:r w:rsidRPr="006F41A1">
        <w:t>) Toetuse suurus hakkab kehtima jooksva kalendriaasta 1. maist.</w:t>
      </w:r>
      <w:r w:rsidR="00BC0D1A" w:rsidRPr="006F41A1">
        <w:t>“;</w:t>
      </w:r>
    </w:p>
    <w:bookmarkEnd w:id="11"/>
    <w:p w14:paraId="72DB32A7" w14:textId="77777777" w:rsidR="00A4532B" w:rsidRPr="006F41A1" w:rsidRDefault="00A4532B" w:rsidP="006A401B">
      <w:pPr>
        <w:pStyle w:val="Normaallaadveeb"/>
        <w:spacing w:before="0" w:beforeAutospacing="0" w:after="0" w:afterAutospacing="0"/>
        <w:jc w:val="both"/>
      </w:pPr>
    </w:p>
    <w:p w14:paraId="66B5FFF0" w14:textId="33183DA8" w:rsidR="00A4532B" w:rsidRPr="006F41A1" w:rsidRDefault="00A4532B"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 xml:space="preserve">6) </w:t>
      </w:r>
      <w:r w:rsidRPr="006F41A1">
        <w:rPr>
          <w:rFonts w:ascii="Times New Roman" w:hAnsi="Times New Roman" w:cs="Times New Roman"/>
          <w:sz w:val="24"/>
          <w:szCs w:val="24"/>
        </w:rPr>
        <w:t>paragrahvi 12 täiendatakse lõikega 7 järgmises sõnastuses:</w:t>
      </w:r>
    </w:p>
    <w:p w14:paraId="6F289A3D" w14:textId="77777777" w:rsidR="00A4532B" w:rsidRPr="006F41A1" w:rsidRDefault="00A4532B" w:rsidP="006A401B">
      <w:pPr>
        <w:spacing w:after="0" w:line="240" w:lineRule="auto"/>
        <w:jc w:val="both"/>
        <w:rPr>
          <w:rFonts w:ascii="Times New Roman" w:hAnsi="Times New Roman" w:cs="Times New Roman"/>
          <w:sz w:val="24"/>
          <w:szCs w:val="24"/>
        </w:rPr>
      </w:pPr>
    </w:p>
    <w:p w14:paraId="03B20043" w14:textId="18D9BC48" w:rsidR="00A4532B" w:rsidRPr="006F41A1" w:rsidRDefault="00A4532B"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„(7) Pere</w:t>
      </w:r>
      <w:r w:rsidR="002D6411" w:rsidRPr="006F41A1">
        <w:rPr>
          <w:rFonts w:ascii="Times New Roman" w:hAnsi="Times New Roman" w:cs="Times New Roman"/>
          <w:sz w:val="24"/>
          <w:szCs w:val="24"/>
        </w:rPr>
        <w:t>hüvitiste</w:t>
      </w:r>
      <w:r w:rsidR="00364C94" w:rsidRPr="006F41A1">
        <w:rPr>
          <w:rFonts w:ascii="Times New Roman" w:hAnsi="Times New Roman" w:cs="Times New Roman"/>
          <w:sz w:val="24"/>
          <w:szCs w:val="24"/>
        </w:rPr>
        <w:t xml:space="preserve">, välja arvatud </w:t>
      </w:r>
      <w:r w:rsidR="00B2541C" w:rsidRPr="006F41A1">
        <w:rPr>
          <w:rFonts w:ascii="Times New Roman" w:hAnsi="Times New Roman" w:cs="Times New Roman"/>
          <w:sz w:val="24"/>
          <w:szCs w:val="24"/>
        </w:rPr>
        <w:t>vanemahüvitis</w:t>
      </w:r>
      <w:r w:rsidR="00364C94" w:rsidRPr="006F41A1">
        <w:rPr>
          <w:rFonts w:ascii="Times New Roman" w:hAnsi="Times New Roman" w:cs="Times New Roman"/>
          <w:sz w:val="24"/>
          <w:szCs w:val="24"/>
        </w:rPr>
        <w:t>e</w:t>
      </w:r>
      <w:r w:rsidRPr="006F41A1">
        <w:rPr>
          <w:rFonts w:ascii="Times New Roman" w:hAnsi="Times New Roman" w:cs="Times New Roman"/>
          <w:sz w:val="24"/>
          <w:szCs w:val="24"/>
        </w:rPr>
        <w:t xml:space="preserve"> maksmine peatatakse </w:t>
      </w:r>
      <w:r w:rsidR="00FE6AC1" w:rsidRPr="006F41A1">
        <w:rPr>
          <w:rFonts w:ascii="Times New Roman" w:hAnsi="Times New Roman" w:cs="Times New Roman"/>
          <w:sz w:val="24"/>
          <w:szCs w:val="24"/>
        </w:rPr>
        <w:t>lapse</w:t>
      </w:r>
      <w:r w:rsidR="001E02A5" w:rsidRPr="006F41A1">
        <w:rPr>
          <w:rFonts w:ascii="Times New Roman" w:hAnsi="Times New Roman" w:cs="Times New Roman"/>
          <w:sz w:val="24"/>
          <w:szCs w:val="24"/>
        </w:rPr>
        <w:t xml:space="preserve"> </w:t>
      </w:r>
      <w:r w:rsidRPr="006F41A1">
        <w:rPr>
          <w:rFonts w:ascii="Times New Roman" w:hAnsi="Times New Roman" w:cs="Times New Roman"/>
          <w:sz w:val="24"/>
          <w:szCs w:val="24"/>
        </w:rPr>
        <w:t>akadeemilisel puhkusel viibimise ajaks.</w:t>
      </w:r>
      <w:r w:rsidR="00B2541C" w:rsidRPr="006F41A1">
        <w:rPr>
          <w:rFonts w:ascii="Times New Roman" w:hAnsi="Times New Roman" w:cs="Times New Roman"/>
          <w:sz w:val="24"/>
          <w:szCs w:val="24"/>
        </w:rPr>
        <w:t xml:space="preserve"> Perehüvitiste maksmist</w:t>
      </w:r>
      <w:r w:rsidR="00F847A0" w:rsidRPr="006F41A1">
        <w:rPr>
          <w:rFonts w:ascii="Times New Roman" w:hAnsi="Times New Roman" w:cs="Times New Roman"/>
          <w:sz w:val="24"/>
          <w:szCs w:val="24"/>
        </w:rPr>
        <w:t xml:space="preserve"> jätkatakse </w:t>
      </w:r>
      <w:r w:rsidR="00AE1E12" w:rsidRPr="006F41A1">
        <w:rPr>
          <w:rFonts w:ascii="Times New Roman" w:hAnsi="Times New Roman" w:cs="Times New Roman"/>
          <w:sz w:val="24"/>
          <w:szCs w:val="24"/>
        </w:rPr>
        <w:t>akadeemilise puhkuse lõppe</w:t>
      </w:r>
      <w:r w:rsidR="00DA0170" w:rsidRPr="006F41A1">
        <w:rPr>
          <w:rFonts w:ascii="Times New Roman" w:hAnsi="Times New Roman" w:cs="Times New Roman"/>
          <w:sz w:val="24"/>
          <w:szCs w:val="24"/>
        </w:rPr>
        <w:t>misel</w:t>
      </w:r>
      <w:r w:rsidR="005748B4" w:rsidRPr="006F41A1">
        <w:rPr>
          <w:rFonts w:ascii="Times New Roman" w:hAnsi="Times New Roman" w:cs="Times New Roman"/>
          <w:sz w:val="24"/>
          <w:szCs w:val="24"/>
        </w:rPr>
        <w:t xml:space="preserve"> käesolevas seaduses sätestatud tingimustel</w:t>
      </w:r>
      <w:r w:rsidRPr="006F41A1">
        <w:rPr>
          <w:rFonts w:ascii="Times New Roman" w:hAnsi="Times New Roman" w:cs="Times New Roman"/>
          <w:sz w:val="24"/>
          <w:szCs w:val="24"/>
        </w:rPr>
        <w:t>.“;</w:t>
      </w:r>
    </w:p>
    <w:p w14:paraId="696F5DAA" w14:textId="0E683266" w:rsidR="00112041" w:rsidRPr="006F41A1" w:rsidDel="004A5FF2" w:rsidRDefault="00112041" w:rsidP="006A401B">
      <w:pPr>
        <w:spacing w:after="0" w:line="240" w:lineRule="auto"/>
        <w:jc w:val="both"/>
        <w:rPr>
          <w:rFonts w:ascii="Times New Roman" w:hAnsi="Times New Roman" w:cs="Times New Roman"/>
        </w:rPr>
      </w:pPr>
    </w:p>
    <w:p w14:paraId="21792AE1" w14:textId="4197B7B0" w:rsidR="00695B9C" w:rsidRPr="006F41A1" w:rsidRDefault="00722B8F" w:rsidP="006A401B">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b/>
          <w:bCs/>
          <w:sz w:val="24"/>
          <w:szCs w:val="24"/>
        </w:rPr>
        <w:t>7</w:t>
      </w:r>
      <w:r w:rsidR="00695B9C" w:rsidRPr="006F41A1">
        <w:rPr>
          <w:rFonts w:ascii="Times New Roman" w:eastAsia="Times New Roman" w:hAnsi="Times New Roman" w:cs="Times New Roman"/>
          <w:b/>
          <w:sz w:val="24"/>
          <w:szCs w:val="24"/>
        </w:rPr>
        <w:t>)</w:t>
      </w:r>
      <w:r w:rsidR="00695B9C" w:rsidRPr="006F41A1">
        <w:rPr>
          <w:rFonts w:ascii="Times New Roman" w:eastAsia="Times New Roman" w:hAnsi="Times New Roman" w:cs="Times New Roman"/>
          <w:sz w:val="24"/>
          <w:szCs w:val="24"/>
        </w:rPr>
        <w:t xml:space="preserve"> paragrahvi 14 täiendatakse lõikega 5 järgmises sõnastuses: </w:t>
      </w:r>
    </w:p>
    <w:p w14:paraId="4080DDBE" w14:textId="77777777" w:rsidR="008417AE" w:rsidRPr="006F41A1" w:rsidRDefault="008417AE" w:rsidP="006A401B">
      <w:pPr>
        <w:spacing w:after="0" w:line="240" w:lineRule="auto"/>
        <w:jc w:val="both"/>
        <w:rPr>
          <w:rFonts w:ascii="Times New Roman" w:eastAsia="Times New Roman" w:hAnsi="Times New Roman" w:cs="Times New Roman"/>
          <w:sz w:val="24"/>
          <w:szCs w:val="24"/>
        </w:rPr>
      </w:pPr>
    </w:p>
    <w:p w14:paraId="714DCAFE" w14:textId="0EECE3EB" w:rsidR="00695B9C" w:rsidRPr="006F41A1" w:rsidRDefault="00CB3E07" w:rsidP="006A401B">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w:t>
      </w:r>
      <w:r w:rsidR="00DA0170" w:rsidRPr="006F41A1">
        <w:rPr>
          <w:rFonts w:ascii="Times New Roman" w:eastAsia="Times New Roman" w:hAnsi="Times New Roman" w:cs="Times New Roman"/>
          <w:sz w:val="24"/>
          <w:szCs w:val="24"/>
        </w:rPr>
        <w:t xml:space="preserve">(5) </w:t>
      </w:r>
      <w:r w:rsidR="00695B9C" w:rsidRPr="006F41A1">
        <w:rPr>
          <w:rFonts w:ascii="Times New Roman" w:eastAsia="Times New Roman" w:hAnsi="Times New Roman" w:cs="Times New Roman"/>
          <w:sz w:val="24"/>
          <w:szCs w:val="24"/>
        </w:rPr>
        <w:t xml:space="preserve">Liiklusõnnetuse tõttu </w:t>
      </w:r>
      <w:r w:rsidR="00A03711" w:rsidRPr="006F41A1">
        <w:rPr>
          <w:rFonts w:ascii="Times New Roman" w:eastAsia="Times New Roman" w:hAnsi="Times New Roman" w:cs="Times New Roman"/>
          <w:sz w:val="24"/>
          <w:szCs w:val="24"/>
        </w:rPr>
        <w:t>vanema</w:t>
      </w:r>
      <w:r w:rsidR="00695B9C" w:rsidRPr="006F41A1">
        <w:rPr>
          <w:rFonts w:ascii="Times New Roman" w:eastAsia="Times New Roman" w:hAnsi="Times New Roman" w:cs="Times New Roman"/>
          <w:sz w:val="24"/>
          <w:szCs w:val="24"/>
        </w:rPr>
        <w:t xml:space="preserve"> kaotuse korral nõuab Sotsiaalkindlustusamet väljamakstud toitjakaotustoetuse summad sisse liikluskindlustusega tegelevalt kindlustusandjalt, kui toitjakaotustoetust saaval </w:t>
      </w:r>
      <w:r w:rsidR="00A03711" w:rsidRPr="006F41A1">
        <w:rPr>
          <w:rFonts w:ascii="Times New Roman" w:eastAsia="Times New Roman" w:hAnsi="Times New Roman" w:cs="Times New Roman"/>
          <w:sz w:val="24"/>
          <w:szCs w:val="24"/>
        </w:rPr>
        <w:t>lapse</w:t>
      </w:r>
      <w:r w:rsidR="00336763" w:rsidRPr="006F41A1">
        <w:rPr>
          <w:rFonts w:ascii="Times New Roman" w:eastAsia="Times New Roman" w:hAnsi="Times New Roman" w:cs="Times New Roman"/>
          <w:sz w:val="24"/>
          <w:szCs w:val="24"/>
        </w:rPr>
        <w:t>l</w:t>
      </w:r>
      <w:r w:rsidR="00695B9C" w:rsidRPr="006F41A1">
        <w:rPr>
          <w:rFonts w:ascii="Times New Roman" w:eastAsia="Times New Roman" w:hAnsi="Times New Roman" w:cs="Times New Roman"/>
          <w:sz w:val="24"/>
          <w:szCs w:val="24"/>
        </w:rPr>
        <w:t xml:space="preserve"> tekib nõudeõigus liikluskindlustusega tegeleva kindlustusandja vastu.</w:t>
      </w:r>
      <w:r w:rsidR="00A03711" w:rsidRPr="006F41A1">
        <w:rPr>
          <w:rFonts w:ascii="Times New Roman" w:eastAsia="Times New Roman" w:hAnsi="Times New Roman" w:cs="Times New Roman"/>
          <w:sz w:val="24"/>
          <w:szCs w:val="24"/>
        </w:rPr>
        <w:t>“;</w:t>
      </w:r>
    </w:p>
    <w:p w14:paraId="7BBADE5C" w14:textId="77777777" w:rsidR="00625FDA" w:rsidRPr="006F41A1" w:rsidRDefault="00625FDA" w:rsidP="006A401B">
      <w:pPr>
        <w:spacing w:after="0" w:line="240" w:lineRule="auto"/>
        <w:jc w:val="both"/>
        <w:rPr>
          <w:rFonts w:ascii="Times New Roman" w:eastAsia="Times New Roman" w:hAnsi="Times New Roman" w:cs="Times New Roman"/>
          <w:b/>
          <w:bCs/>
          <w:sz w:val="24"/>
          <w:szCs w:val="24"/>
        </w:rPr>
      </w:pPr>
    </w:p>
    <w:p w14:paraId="55E89827" w14:textId="27DF97D5" w:rsidR="00624A83" w:rsidRPr="006F41A1" w:rsidRDefault="00AB4CAB" w:rsidP="006A401B">
      <w:pPr>
        <w:spacing w:after="0" w:line="240" w:lineRule="auto"/>
        <w:jc w:val="both"/>
        <w:rPr>
          <w:rStyle w:val="cf01"/>
          <w:rFonts w:ascii="Times New Roman" w:eastAsia="Times New Roman" w:hAnsi="Times New Roman" w:cs="Times New Roman"/>
          <w:color w:val="000000" w:themeColor="text1"/>
          <w:sz w:val="24"/>
          <w:szCs w:val="24"/>
          <w:lang w:eastAsia="en-GB"/>
        </w:rPr>
      </w:pPr>
      <w:r w:rsidRPr="006F41A1">
        <w:rPr>
          <w:rFonts w:ascii="Times New Roman" w:eastAsia="Times New Roman" w:hAnsi="Times New Roman" w:cs="Times New Roman"/>
          <w:b/>
          <w:bCs/>
          <w:sz w:val="24"/>
          <w:szCs w:val="24"/>
        </w:rPr>
        <w:t>8</w:t>
      </w:r>
      <w:r w:rsidR="26DC9225" w:rsidRPr="006F41A1">
        <w:rPr>
          <w:rFonts w:ascii="Times New Roman" w:eastAsia="Times New Roman" w:hAnsi="Times New Roman" w:cs="Times New Roman"/>
          <w:b/>
          <w:bCs/>
          <w:sz w:val="24"/>
          <w:szCs w:val="24"/>
        </w:rPr>
        <w:t xml:space="preserve">) </w:t>
      </w:r>
      <w:r w:rsidR="26DC9225" w:rsidRPr="006F41A1">
        <w:rPr>
          <w:rStyle w:val="cf01"/>
          <w:rFonts w:ascii="Times New Roman" w:eastAsia="Times New Roman" w:hAnsi="Times New Roman" w:cs="Times New Roman"/>
          <w:color w:val="000000" w:themeColor="text1"/>
          <w:sz w:val="24"/>
          <w:szCs w:val="24"/>
          <w:lang w:eastAsia="en-GB"/>
        </w:rPr>
        <w:t xml:space="preserve">paragrahvi 16 lõiget 1 täiendatakse punktiga </w:t>
      </w:r>
      <w:del w:id="12" w:author="Helen Uustalu" w:date="2024-06-19T16:22:00Z">
        <w:r w:rsidR="26DC9225" w:rsidRPr="006F41A1" w:rsidDel="00037EAE">
          <w:rPr>
            <w:rStyle w:val="cf01"/>
            <w:rFonts w:ascii="Times New Roman" w:eastAsia="Times New Roman" w:hAnsi="Times New Roman" w:cs="Times New Roman"/>
            <w:color w:val="000000" w:themeColor="text1"/>
            <w:sz w:val="24"/>
            <w:szCs w:val="24"/>
            <w:lang w:eastAsia="en-GB"/>
          </w:rPr>
          <w:delText xml:space="preserve">7 </w:delText>
        </w:r>
      </w:del>
      <w:ins w:id="13" w:author="Helen Uustalu" w:date="2024-06-19T16:22:00Z">
        <w:r w:rsidR="00037EAE">
          <w:rPr>
            <w:rStyle w:val="cf01"/>
            <w:rFonts w:ascii="Times New Roman" w:eastAsia="Times New Roman" w:hAnsi="Times New Roman" w:cs="Times New Roman"/>
            <w:color w:val="000000" w:themeColor="text1"/>
            <w:sz w:val="24"/>
            <w:szCs w:val="24"/>
            <w:lang w:eastAsia="en-GB"/>
          </w:rPr>
          <w:t>3</w:t>
        </w:r>
        <w:r w:rsidR="00037EAE" w:rsidRPr="00037EAE">
          <w:rPr>
            <w:rStyle w:val="cf01"/>
            <w:rFonts w:ascii="Times New Roman" w:eastAsia="Times New Roman" w:hAnsi="Times New Roman" w:cs="Times New Roman"/>
            <w:color w:val="000000" w:themeColor="text1"/>
            <w:sz w:val="24"/>
            <w:szCs w:val="24"/>
            <w:vertAlign w:val="superscript"/>
            <w:lang w:eastAsia="en-GB"/>
            <w:rPrChange w:id="14" w:author="Helen Uustalu" w:date="2024-06-19T16:22:00Z">
              <w:rPr>
                <w:rStyle w:val="cf01"/>
                <w:rFonts w:ascii="Times New Roman" w:eastAsia="Times New Roman" w:hAnsi="Times New Roman" w:cs="Times New Roman"/>
                <w:color w:val="000000" w:themeColor="text1"/>
                <w:sz w:val="24"/>
                <w:szCs w:val="24"/>
                <w:lang w:eastAsia="en-GB"/>
              </w:rPr>
            </w:rPrChange>
          </w:rPr>
          <w:t>1</w:t>
        </w:r>
        <w:r w:rsidR="00037EAE" w:rsidRPr="006F41A1">
          <w:rPr>
            <w:rStyle w:val="cf01"/>
            <w:rFonts w:ascii="Times New Roman" w:eastAsia="Times New Roman" w:hAnsi="Times New Roman" w:cs="Times New Roman"/>
            <w:color w:val="000000" w:themeColor="text1"/>
            <w:sz w:val="24"/>
            <w:szCs w:val="24"/>
            <w:lang w:eastAsia="en-GB"/>
          </w:rPr>
          <w:t xml:space="preserve"> </w:t>
        </w:r>
      </w:ins>
      <w:r w:rsidR="26DC9225" w:rsidRPr="006F41A1">
        <w:rPr>
          <w:rStyle w:val="cf01"/>
          <w:rFonts w:ascii="Times New Roman" w:eastAsia="Times New Roman" w:hAnsi="Times New Roman" w:cs="Times New Roman"/>
          <w:color w:val="000000" w:themeColor="text1"/>
          <w:sz w:val="24"/>
          <w:szCs w:val="24"/>
          <w:lang w:eastAsia="en-GB"/>
        </w:rPr>
        <w:t>järgmises sõnastuses:</w:t>
      </w:r>
    </w:p>
    <w:p w14:paraId="317FC2EF" w14:textId="77777777" w:rsidR="00E872E3" w:rsidRPr="006F41A1" w:rsidRDefault="00E872E3" w:rsidP="006A401B">
      <w:pPr>
        <w:spacing w:after="0" w:line="240" w:lineRule="auto"/>
        <w:jc w:val="both"/>
        <w:rPr>
          <w:rStyle w:val="cf01"/>
          <w:rFonts w:ascii="Times New Roman" w:eastAsia="Times New Roman" w:hAnsi="Times New Roman" w:cs="Times New Roman"/>
          <w:color w:val="000000" w:themeColor="text1"/>
          <w:sz w:val="24"/>
          <w:szCs w:val="24"/>
          <w:lang w:eastAsia="en-GB"/>
        </w:rPr>
      </w:pPr>
    </w:p>
    <w:p w14:paraId="228DDFF3" w14:textId="0D1E87DD" w:rsidR="00E872E3" w:rsidRPr="006F41A1" w:rsidRDefault="26DC9225" w:rsidP="006A401B">
      <w:pPr>
        <w:spacing w:after="0" w:line="240" w:lineRule="auto"/>
        <w:jc w:val="both"/>
        <w:rPr>
          <w:rStyle w:val="cf01"/>
          <w:rFonts w:ascii="Times New Roman" w:eastAsia="Times New Roman" w:hAnsi="Times New Roman" w:cs="Times New Roman"/>
          <w:color w:val="000000" w:themeColor="text1"/>
          <w:sz w:val="24"/>
          <w:szCs w:val="24"/>
          <w:lang w:eastAsia="en-GB"/>
        </w:rPr>
      </w:pPr>
      <w:r w:rsidRPr="006F41A1">
        <w:rPr>
          <w:rStyle w:val="cf01"/>
          <w:rFonts w:ascii="Times New Roman" w:eastAsia="Times New Roman" w:hAnsi="Times New Roman" w:cs="Times New Roman"/>
          <w:color w:val="000000" w:themeColor="text1"/>
          <w:sz w:val="24"/>
          <w:szCs w:val="24"/>
          <w:lang w:eastAsia="en-GB"/>
        </w:rPr>
        <w:t>„</w:t>
      </w:r>
      <w:del w:id="15" w:author="Helen Uustalu" w:date="2024-06-19T16:22:00Z">
        <w:r w:rsidRPr="006F41A1" w:rsidDel="00037EAE">
          <w:rPr>
            <w:rStyle w:val="cf01"/>
            <w:rFonts w:ascii="Times New Roman" w:eastAsia="Times New Roman" w:hAnsi="Times New Roman" w:cs="Times New Roman"/>
            <w:color w:val="000000" w:themeColor="text1"/>
            <w:sz w:val="24"/>
            <w:szCs w:val="24"/>
            <w:lang w:eastAsia="en-GB"/>
          </w:rPr>
          <w:delText>7</w:delText>
        </w:r>
      </w:del>
      <w:ins w:id="16" w:author="Helen Uustalu" w:date="2024-06-19T16:22:00Z">
        <w:r w:rsidR="00037EAE">
          <w:rPr>
            <w:rStyle w:val="cf01"/>
            <w:rFonts w:ascii="Times New Roman" w:eastAsia="Times New Roman" w:hAnsi="Times New Roman" w:cs="Times New Roman"/>
            <w:color w:val="000000" w:themeColor="text1"/>
            <w:sz w:val="24"/>
            <w:szCs w:val="24"/>
            <w:lang w:eastAsia="en-GB"/>
          </w:rPr>
          <w:t>3</w:t>
        </w:r>
        <w:r w:rsidR="00037EAE" w:rsidRPr="00037EAE">
          <w:rPr>
            <w:rStyle w:val="cf01"/>
            <w:rFonts w:ascii="Times New Roman" w:eastAsia="Times New Roman" w:hAnsi="Times New Roman" w:cs="Times New Roman"/>
            <w:color w:val="000000" w:themeColor="text1"/>
            <w:sz w:val="24"/>
            <w:szCs w:val="24"/>
            <w:vertAlign w:val="superscript"/>
            <w:lang w:eastAsia="en-GB"/>
            <w:rPrChange w:id="17" w:author="Helen Uustalu" w:date="2024-06-19T16:23:00Z">
              <w:rPr>
                <w:rStyle w:val="cf01"/>
                <w:rFonts w:ascii="Times New Roman" w:eastAsia="Times New Roman" w:hAnsi="Times New Roman" w:cs="Times New Roman"/>
                <w:color w:val="000000" w:themeColor="text1"/>
                <w:sz w:val="24"/>
                <w:szCs w:val="24"/>
                <w:lang w:eastAsia="en-GB"/>
              </w:rPr>
            </w:rPrChange>
          </w:rPr>
          <w:t>1</w:t>
        </w:r>
      </w:ins>
      <w:r w:rsidRPr="006F41A1">
        <w:rPr>
          <w:rStyle w:val="cf01"/>
          <w:rFonts w:ascii="Times New Roman" w:eastAsia="Times New Roman" w:hAnsi="Times New Roman" w:cs="Times New Roman"/>
          <w:color w:val="000000" w:themeColor="text1"/>
          <w:sz w:val="24"/>
          <w:szCs w:val="24"/>
          <w:lang w:eastAsia="en-GB"/>
        </w:rPr>
        <w:t>) toitjakaotustoetus.“;</w:t>
      </w:r>
    </w:p>
    <w:p w14:paraId="56632337" w14:textId="77777777" w:rsidR="00BD49C3" w:rsidRPr="006F41A1" w:rsidRDefault="00BD49C3" w:rsidP="006A401B">
      <w:pPr>
        <w:spacing w:after="0" w:line="240" w:lineRule="auto"/>
        <w:jc w:val="both"/>
        <w:rPr>
          <w:rFonts w:ascii="Times New Roman" w:hAnsi="Times New Roman" w:cs="Times New Roman"/>
          <w:sz w:val="24"/>
          <w:szCs w:val="24"/>
        </w:rPr>
      </w:pPr>
    </w:p>
    <w:p w14:paraId="2AB02E77" w14:textId="35975F48" w:rsidR="00871202" w:rsidRPr="006F41A1" w:rsidRDefault="00AB4CAB" w:rsidP="006A401B">
      <w:pPr>
        <w:spacing w:after="0" w:line="240" w:lineRule="auto"/>
        <w:jc w:val="both"/>
        <w:rPr>
          <w:rFonts w:ascii="Times New Roman" w:eastAsia="Times New Roman" w:hAnsi="Times New Roman" w:cs="Times New Roman"/>
          <w:sz w:val="24"/>
          <w:szCs w:val="24"/>
        </w:rPr>
      </w:pPr>
      <w:bookmarkStart w:id="18" w:name="_Hlk167360477"/>
      <w:r w:rsidRPr="006F41A1">
        <w:rPr>
          <w:rFonts w:ascii="Times New Roman" w:eastAsia="Times New Roman" w:hAnsi="Times New Roman" w:cs="Times New Roman"/>
          <w:b/>
          <w:bCs/>
          <w:sz w:val="24"/>
          <w:szCs w:val="24"/>
        </w:rPr>
        <w:t>9</w:t>
      </w:r>
      <w:r w:rsidR="00871202" w:rsidRPr="006F41A1">
        <w:rPr>
          <w:rFonts w:ascii="Times New Roman" w:eastAsia="Times New Roman" w:hAnsi="Times New Roman" w:cs="Times New Roman"/>
          <w:b/>
          <w:bCs/>
          <w:sz w:val="24"/>
          <w:szCs w:val="24"/>
        </w:rPr>
        <w:t>)</w:t>
      </w:r>
      <w:r w:rsidR="00871202" w:rsidRPr="006F41A1">
        <w:rPr>
          <w:rFonts w:ascii="Times New Roman" w:eastAsia="Times New Roman" w:hAnsi="Times New Roman" w:cs="Times New Roman"/>
          <w:sz w:val="24"/>
          <w:szCs w:val="24"/>
        </w:rPr>
        <w:t xml:space="preserve"> paragrahvi 19 lõik</w:t>
      </w:r>
      <w:r w:rsidR="00C91B56" w:rsidRPr="006F41A1">
        <w:rPr>
          <w:rFonts w:ascii="Times New Roman" w:eastAsia="Times New Roman" w:hAnsi="Times New Roman" w:cs="Times New Roman"/>
          <w:sz w:val="24"/>
          <w:szCs w:val="24"/>
        </w:rPr>
        <w:t>e</w:t>
      </w:r>
      <w:r w:rsidR="00871202" w:rsidRPr="006F41A1">
        <w:rPr>
          <w:rFonts w:ascii="Times New Roman" w:eastAsia="Times New Roman" w:hAnsi="Times New Roman" w:cs="Times New Roman"/>
          <w:sz w:val="24"/>
          <w:szCs w:val="24"/>
        </w:rPr>
        <w:t xml:space="preserve"> 4 </w:t>
      </w:r>
      <w:commentRangeStart w:id="19"/>
      <w:r w:rsidR="00871202" w:rsidRPr="006F41A1">
        <w:rPr>
          <w:rFonts w:ascii="Times New Roman" w:eastAsia="Times New Roman" w:hAnsi="Times New Roman" w:cs="Times New Roman"/>
          <w:sz w:val="24"/>
          <w:szCs w:val="24"/>
        </w:rPr>
        <w:t>punk</w:t>
      </w:r>
      <w:r w:rsidR="0095630B" w:rsidRPr="006F41A1">
        <w:rPr>
          <w:rFonts w:ascii="Times New Roman" w:eastAsia="Times New Roman" w:hAnsi="Times New Roman" w:cs="Times New Roman"/>
          <w:sz w:val="24"/>
          <w:szCs w:val="24"/>
        </w:rPr>
        <w:t>t</w:t>
      </w:r>
      <w:r w:rsidR="00F84EDD" w:rsidRPr="006F41A1">
        <w:rPr>
          <w:rFonts w:ascii="Times New Roman" w:eastAsia="Times New Roman" w:hAnsi="Times New Roman" w:cs="Times New Roman"/>
          <w:sz w:val="24"/>
          <w:szCs w:val="24"/>
        </w:rPr>
        <w:t>is</w:t>
      </w:r>
      <w:r w:rsidR="00871202" w:rsidRPr="006F41A1">
        <w:rPr>
          <w:rFonts w:ascii="Times New Roman" w:eastAsia="Times New Roman" w:hAnsi="Times New Roman" w:cs="Times New Roman"/>
          <w:sz w:val="24"/>
          <w:szCs w:val="24"/>
        </w:rPr>
        <w:t xml:space="preserve"> 3 </w:t>
      </w:r>
      <w:commentRangeEnd w:id="19"/>
      <w:r w:rsidR="00037EAE">
        <w:rPr>
          <w:rStyle w:val="Kommentaariviide"/>
        </w:rPr>
        <w:commentReference w:id="19"/>
      </w:r>
      <w:r w:rsidR="00F10A64" w:rsidRPr="006F41A1">
        <w:rPr>
          <w:rFonts w:ascii="Times New Roman" w:eastAsia="Times New Roman" w:hAnsi="Times New Roman" w:cs="Times New Roman"/>
          <w:sz w:val="24"/>
          <w:szCs w:val="24"/>
        </w:rPr>
        <w:t xml:space="preserve">asendatakse </w:t>
      </w:r>
      <w:r w:rsidR="00F84EDD" w:rsidRPr="006F41A1">
        <w:rPr>
          <w:rFonts w:ascii="Times New Roman" w:eastAsia="Times New Roman" w:hAnsi="Times New Roman" w:cs="Times New Roman"/>
          <w:sz w:val="24"/>
          <w:szCs w:val="24"/>
        </w:rPr>
        <w:t>sõnad</w:t>
      </w:r>
      <w:r w:rsidR="00287778" w:rsidRPr="006F41A1">
        <w:rPr>
          <w:rFonts w:ascii="Times New Roman" w:eastAsia="Times New Roman" w:hAnsi="Times New Roman" w:cs="Times New Roman"/>
          <w:sz w:val="24"/>
          <w:szCs w:val="24"/>
        </w:rPr>
        <w:t xml:space="preserve"> </w:t>
      </w:r>
      <w:r w:rsidR="00D9010F" w:rsidRPr="006F41A1">
        <w:rPr>
          <w:rFonts w:ascii="Times New Roman" w:eastAsia="Times New Roman" w:hAnsi="Times New Roman" w:cs="Times New Roman"/>
          <w:sz w:val="24"/>
          <w:szCs w:val="24"/>
        </w:rPr>
        <w:t>„</w:t>
      </w:r>
      <w:r w:rsidR="00F10A64" w:rsidRPr="006F41A1">
        <w:rPr>
          <w:rFonts w:ascii="Times New Roman" w:eastAsia="Times New Roman" w:hAnsi="Times New Roman" w:cs="Times New Roman"/>
          <w:sz w:val="24"/>
          <w:szCs w:val="24"/>
        </w:rPr>
        <w:t>toitja</w:t>
      </w:r>
      <w:r w:rsidR="00DA0170" w:rsidRPr="006F41A1">
        <w:rPr>
          <w:rFonts w:ascii="Times New Roman" w:eastAsia="Times New Roman" w:hAnsi="Times New Roman" w:cs="Times New Roman"/>
          <w:sz w:val="24"/>
          <w:szCs w:val="24"/>
        </w:rPr>
        <w:t>kaotuse</w:t>
      </w:r>
      <w:r w:rsidR="00F10A64" w:rsidRPr="006F41A1">
        <w:rPr>
          <w:rFonts w:ascii="Times New Roman" w:eastAsia="Times New Roman" w:hAnsi="Times New Roman" w:cs="Times New Roman"/>
          <w:sz w:val="24"/>
          <w:szCs w:val="24"/>
        </w:rPr>
        <w:t xml:space="preserve"> korral </w:t>
      </w:r>
      <w:r w:rsidR="00D9010F" w:rsidRPr="006F41A1">
        <w:rPr>
          <w:rFonts w:ascii="Times New Roman" w:eastAsia="Times New Roman" w:hAnsi="Times New Roman" w:cs="Times New Roman"/>
          <w:sz w:val="24"/>
          <w:szCs w:val="24"/>
        </w:rPr>
        <w:t>rahvapensioni“ sõna</w:t>
      </w:r>
      <w:r w:rsidR="00F10A64" w:rsidRPr="006F41A1">
        <w:rPr>
          <w:rFonts w:ascii="Times New Roman" w:eastAsia="Times New Roman" w:hAnsi="Times New Roman" w:cs="Times New Roman"/>
          <w:sz w:val="24"/>
          <w:szCs w:val="24"/>
        </w:rPr>
        <w:t>g</w:t>
      </w:r>
      <w:r w:rsidR="00D9010F" w:rsidRPr="006F41A1">
        <w:rPr>
          <w:rFonts w:ascii="Times New Roman" w:eastAsia="Times New Roman" w:hAnsi="Times New Roman" w:cs="Times New Roman"/>
          <w:sz w:val="24"/>
          <w:szCs w:val="24"/>
        </w:rPr>
        <w:t xml:space="preserve">a </w:t>
      </w:r>
      <w:r w:rsidR="00F84EDD" w:rsidRPr="006F41A1">
        <w:rPr>
          <w:rFonts w:ascii="Times New Roman" w:eastAsia="Times New Roman" w:hAnsi="Times New Roman" w:cs="Times New Roman"/>
          <w:sz w:val="24"/>
          <w:szCs w:val="24"/>
        </w:rPr>
        <w:t>„</w:t>
      </w:r>
      <w:r w:rsidR="00871202" w:rsidRPr="006F41A1">
        <w:rPr>
          <w:rFonts w:ascii="Times New Roman" w:eastAsia="Times New Roman" w:hAnsi="Times New Roman" w:cs="Times New Roman"/>
          <w:sz w:val="24"/>
          <w:szCs w:val="24"/>
        </w:rPr>
        <w:t>toitjakaotustoetuse“</w:t>
      </w:r>
      <w:r w:rsidR="00F504B1" w:rsidRPr="006F41A1">
        <w:rPr>
          <w:rFonts w:ascii="Times New Roman" w:eastAsia="Times New Roman" w:hAnsi="Times New Roman" w:cs="Times New Roman"/>
          <w:sz w:val="24"/>
          <w:szCs w:val="24"/>
        </w:rPr>
        <w:t>;</w:t>
      </w:r>
      <w:r w:rsidR="00871202" w:rsidRPr="006F41A1">
        <w:rPr>
          <w:rFonts w:ascii="Times New Roman" w:eastAsia="Times New Roman" w:hAnsi="Times New Roman" w:cs="Times New Roman"/>
          <w:sz w:val="24"/>
          <w:szCs w:val="24"/>
        </w:rPr>
        <w:t xml:space="preserve"> </w:t>
      </w:r>
    </w:p>
    <w:bookmarkEnd w:id="18"/>
    <w:p w14:paraId="13E86BD8" w14:textId="77777777" w:rsidR="007E0B5B" w:rsidRPr="006F41A1" w:rsidRDefault="007E0B5B" w:rsidP="006A401B">
      <w:pPr>
        <w:spacing w:after="0" w:line="240" w:lineRule="auto"/>
        <w:jc w:val="both"/>
        <w:rPr>
          <w:rFonts w:ascii="Times New Roman" w:eastAsia="Times New Roman" w:hAnsi="Times New Roman" w:cs="Times New Roman"/>
          <w:sz w:val="24"/>
          <w:szCs w:val="24"/>
        </w:rPr>
      </w:pPr>
    </w:p>
    <w:p w14:paraId="047D95F9" w14:textId="266946E6" w:rsidR="00D74984" w:rsidRPr="006F41A1" w:rsidRDefault="00DF3EC4" w:rsidP="006A401B">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b/>
          <w:bCs/>
          <w:sz w:val="24"/>
          <w:szCs w:val="24"/>
        </w:rPr>
        <w:t>10</w:t>
      </w:r>
      <w:r w:rsidR="26DC9225" w:rsidRPr="006F41A1">
        <w:rPr>
          <w:rFonts w:ascii="Times New Roman" w:eastAsia="Times New Roman" w:hAnsi="Times New Roman" w:cs="Times New Roman"/>
          <w:b/>
          <w:bCs/>
          <w:sz w:val="24"/>
          <w:szCs w:val="24"/>
        </w:rPr>
        <w:t>)</w:t>
      </w:r>
      <w:r w:rsidR="26DC9225" w:rsidRPr="006F41A1">
        <w:rPr>
          <w:rFonts w:ascii="Times New Roman" w:eastAsia="Times New Roman" w:hAnsi="Times New Roman" w:cs="Times New Roman"/>
          <w:sz w:val="24"/>
          <w:szCs w:val="24"/>
        </w:rPr>
        <w:t xml:space="preserve"> seadust täiendatakse §-ga 19</w:t>
      </w:r>
      <w:r w:rsidR="26DC9225" w:rsidRPr="006F41A1">
        <w:rPr>
          <w:rFonts w:ascii="Times New Roman" w:eastAsia="Times New Roman" w:hAnsi="Times New Roman" w:cs="Times New Roman"/>
          <w:sz w:val="24"/>
          <w:szCs w:val="24"/>
          <w:vertAlign w:val="superscript"/>
        </w:rPr>
        <w:t>1</w:t>
      </w:r>
      <w:r w:rsidR="26DC9225" w:rsidRPr="006F41A1">
        <w:rPr>
          <w:rFonts w:ascii="Times New Roman" w:eastAsia="Times New Roman" w:hAnsi="Times New Roman" w:cs="Times New Roman"/>
          <w:sz w:val="24"/>
          <w:szCs w:val="24"/>
        </w:rPr>
        <w:t xml:space="preserve"> järgmises sõnastuses:</w:t>
      </w:r>
    </w:p>
    <w:p w14:paraId="7F62CFC0" w14:textId="77777777" w:rsidR="00E4178B" w:rsidRPr="006F41A1" w:rsidRDefault="00E4178B" w:rsidP="006A401B">
      <w:pPr>
        <w:spacing w:after="0" w:line="240" w:lineRule="auto"/>
        <w:jc w:val="both"/>
        <w:rPr>
          <w:rFonts w:ascii="Times New Roman" w:eastAsia="Times New Roman" w:hAnsi="Times New Roman" w:cs="Times New Roman"/>
          <w:sz w:val="24"/>
          <w:szCs w:val="24"/>
        </w:rPr>
      </w:pPr>
    </w:p>
    <w:p w14:paraId="28EE93A9" w14:textId="3AFA633D" w:rsidR="00D96CA6" w:rsidRPr="006F41A1" w:rsidRDefault="26DC9225" w:rsidP="006A401B">
      <w:pPr>
        <w:spacing w:after="0" w:line="240" w:lineRule="auto"/>
        <w:jc w:val="both"/>
        <w:rPr>
          <w:rFonts w:ascii="Times New Roman" w:eastAsia="Times New Roman" w:hAnsi="Times New Roman" w:cs="Times New Roman"/>
          <w:b/>
          <w:bCs/>
          <w:sz w:val="24"/>
          <w:szCs w:val="24"/>
        </w:rPr>
      </w:pPr>
      <w:r w:rsidRPr="006F41A1">
        <w:rPr>
          <w:rFonts w:ascii="Times New Roman" w:eastAsia="Times New Roman" w:hAnsi="Times New Roman" w:cs="Times New Roman"/>
          <w:sz w:val="24"/>
          <w:szCs w:val="24"/>
        </w:rPr>
        <w:t>„</w:t>
      </w:r>
      <w:r w:rsidRPr="006F41A1">
        <w:rPr>
          <w:rFonts w:ascii="Times New Roman" w:eastAsia="Times New Roman" w:hAnsi="Times New Roman" w:cs="Times New Roman"/>
          <w:b/>
          <w:bCs/>
          <w:sz w:val="24"/>
          <w:szCs w:val="24"/>
        </w:rPr>
        <w:t>§ 19</w:t>
      </w:r>
      <w:r w:rsidRPr="006F41A1">
        <w:rPr>
          <w:rFonts w:ascii="Times New Roman" w:eastAsia="Times New Roman" w:hAnsi="Times New Roman" w:cs="Times New Roman"/>
          <w:b/>
          <w:bCs/>
          <w:sz w:val="24"/>
          <w:szCs w:val="24"/>
          <w:vertAlign w:val="superscript"/>
        </w:rPr>
        <w:t>1</w:t>
      </w:r>
      <w:r w:rsidR="00DA0170" w:rsidRPr="006F41A1">
        <w:rPr>
          <w:rFonts w:ascii="Times New Roman" w:eastAsia="Times New Roman" w:hAnsi="Times New Roman" w:cs="Times New Roman"/>
          <w:b/>
          <w:bCs/>
          <w:sz w:val="24"/>
          <w:szCs w:val="24"/>
        </w:rPr>
        <w:t>.</w:t>
      </w:r>
      <w:r w:rsidRPr="006F41A1">
        <w:rPr>
          <w:rFonts w:ascii="Times New Roman" w:eastAsia="Times New Roman" w:hAnsi="Times New Roman" w:cs="Times New Roman"/>
          <w:b/>
          <w:bCs/>
          <w:sz w:val="24"/>
          <w:szCs w:val="24"/>
        </w:rPr>
        <w:t xml:space="preserve"> Toitjakaotustoetus </w:t>
      </w:r>
    </w:p>
    <w:p w14:paraId="10982BBB" w14:textId="77777777" w:rsidR="00D96CA6" w:rsidRPr="006F41A1" w:rsidRDefault="00D96CA6" w:rsidP="006A401B">
      <w:pPr>
        <w:spacing w:after="0" w:line="240" w:lineRule="auto"/>
        <w:jc w:val="both"/>
        <w:rPr>
          <w:rFonts w:ascii="Times New Roman" w:eastAsia="Times New Roman" w:hAnsi="Times New Roman" w:cs="Times New Roman"/>
          <w:sz w:val="24"/>
          <w:szCs w:val="24"/>
        </w:rPr>
      </w:pPr>
    </w:p>
    <w:p w14:paraId="7E0CCE72" w14:textId="16688F88" w:rsidR="00D96CA6" w:rsidRPr="006F41A1" w:rsidRDefault="00D96CA6" w:rsidP="006A401B">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 xml:space="preserve">(1) </w:t>
      </w:r>
      <w:r w:rsidR="003511C9">
        <w:rPr>
          <w:rFonts w:ascii="Times New Roman" w:eastAsia="Times New Roman" w:hAnsi="Times New Roman" w:cs="Times New Roman"/>
          <w:sz w:val="24"/>
          <w:szCs w:val="24"/>
        </w:rPr>
        <w:t>Õigus t</w:t>
      </w:r>
      <w:r w:rsidRPr="006F41A1">
        <w:rPr>
          <w:rFonts w:ascii="Times New Roman" w:eastAsia="Times New Roman" w:hAnsi="Times New Roman" w:cs="Times New Roman"/>
          <w:sz w:val="24"/>
          <w:szCs w:val="24"/>
        </w:rPr>
        <w:t>oitjakaotustoetus</w:t>
      </w:r>
      <w:r w:rsidR="0095674C" w:rsidRPr="006F41A1">
        <w:rPr>
          <w:rFonts w:ascii="Times New Roman" w:eastAsia="Times New Roman" w:hAnsi="Times New Roman" w:cs="Times New Roman"/>
          <w:sz w:val="24"/>
          <w:szCs w:val="24"/>
        </w:rPr>
        <w:t>e</w:t>
      </w:r>
      <w:r w:rsidR="003511C9">
        <w:rPr>
          <w:rFonts w:ascii="Times New Roman" w:eastAsia="Times New Roman" w:hAnsi="Times New Roman" w:cs="Times New Roman"/>
          <w:sz w:val="24"/>
          <w:szCs w:val="24"/>
        </w:rPr>
        <w:t>le</w:t>
      </w:r>
      <w:r w:rsidRPr="006F41A1">
        <w:rPr>
          <w:rFonts w:ascii="Times New Roman" w:eastAsia="Times New Roman" w:hAnsi="Times New Roman" w:cs="Times New Roman"/>
          <w:sz w:val="24"/>
          <w:szCs w:val="24"/>
        </w:rPr>
        <w:t xml:space="preserve"> on laps</w:t>
      </w:r>
      <w:r w:rsidR="0095674C" w:rsidRPr="006F41A1">
        <w:rPr>
          <w:rFonts w:ascii="Times New Roman" w:eastAsia="Times New Roman" w:hAnsi="Times New Roman" w:cs="Times New Roman"/>
          <w:sz w:val="24"/>
          <w:szCs w:val="24"/>
        </w:rPr>
        <w:t>el</w:t>
      </w:r>
      <w:r w:rsidRPr="006F41A1">
        <w:rPr>
          <w:rFonts w:ascii="Times New Roman" w:eastAsia="Times New Roman" w:hAnsi="Times New Roman" w:cs="Times New Roman"/>
          <w:sz w:val="24"/>
          <w:szCs w:val="24"/>
        </w:rPr>
        <w:t>, kelle vanem on surnud või teadmata kadunu</w:t>
      </w:r>
      <w:r w:rsidR="00FF0239" w:rsidRPr="006F41A1">
        <w:rPr>
          <w:rFonts w:ascii="Times New Roman" w:eastAsia="Times New Roman" w:hAnsi="Times New Roman" w:cs="Times New Roman"/>
          <w:sz w:val="24"/>
          <w:szCs w:val="24"/>
        </w:rPr>
        <w:t>d</w:t>
      </w:r>
      <w:r w:rsidR="00B66DEE" w:rsidRPr="006F41A1">
        <w:rPr>
          <w:rFonts w:ascii="Times New Roman" w:eastAsia="Times New Roman" w:hAnsi="Times New Roman" w:cs="Times New Roman"/>
          <w:sz w:val="24"/>
          <w:szCs w:val="24"/>
        </w:rPr>
        <w:t xml:space="preserve"> </w:t>
      </w:r>
      <w:r w:rsidR="009416CE" w:rsidRPr="006F41A1">
        <w:rPr>
          <w:rFonts w:ascii="Times New Roman" w:eastAsia="Times New Roman" w:hAnsi="Times New Roman" w:cs="Times New Roman"/>
          <w:sz w:val="24"/>
          <w:szCs w:val="24"/>
        </w:rPr>
        <w:t>ning</w:t>
      </w:r>
      <w:r w:rsidR="00B66DEE" w:rsidRPr="006F41A1">
        <w:rPr>
          <w:rFonts w:ascii="Times New Roman" w:eastAsia="Times New Roman" w:hAnsi="Times New Roman" w:cs="Times New Roman"/>
          <w:sz w:val="24"/>
          <w:szCs w:val="24"/>
        </w:rPr>
        <w:t xml:space="preserve"> politsei on tema suhtes algatanud </w:t>
      </w:r>
      <w:r w:rsidR="00FE414A" w:rsidRPr="006F41A1">
        <w:rPr>
          <w:rFonts w:ascii="Times New Roman" w:eastAsia="Times New Roman" w:hAnsi="Times New Roman" w:cs="Times New Roman"/>
          <w:sz w:val="24"/>
          <w:szCs w:val="24"/>
        </w:rPr>
        <w:t xml:space="preserve">teadmata kadunud isiku </w:t>
      </w:r>
      <w:r w:rsidR="00800F49" w:rsidRPr="006F41A1">
        <w:rPr>
          <w:rFonts w:ascii="Times New Roman" w:eastAsia="Times New Roman" w:hAnsi="Times New Roman" w:cs="Times New Roman"/>
          <w:sz w:val="24"/>
          <w:szCs w:val="24"/>
        </w:rPr>
        <w:t>asukoha tuvastamise menetluse</w:t>
      </w:r>
      <w:r w:rsidRPr="006F41A1">
        <w:rPr>
          <w:rFonts w:ascii="Times New Roman" w:eastAsia="Times New Roman" w:hAnsi="Times New Roman" w:cs="Times New Roman"/>
          <w:sz w:val="24"/>
          <w:szCs w:val="24"/>
        </w:rPr>
        <w:t xml:space="preserve">. </w:t>
      </w:r>
    </w:p>
    <w:p w14:paraId="1D2FAF9D" w14:textId="77777777" w:rsidR="00D96CA6" w:rsidRPr="006F41A1" w:rsidRDefault="00D96CA6" w:rsidP="006A401B">
      <w:pPr>
        <w:spacing w:after="0" w:line="240" w:lineRule="auto"/>
        <w:jc w:val="both"/>
        <w:rPr>
          <w:rFonts w:ascii="Times New Roman" w:eastAsia="Times New Roman" w:hAnsi="Times New Roman" w:cs="Times New Roman"/>
          <w:sz w:val="24"/>
          <w:szCs w:val="24"/>
        </w:rPr>
      </w:pPr>
    </w:p>
    <w:p w14:paraId="089C1203" w14:textId="0D6B81AA" w:rsidR="00D96CA6" w:rsidRPr="006F41A1" w:rsidRDefault="00D96CA6" w:rsidP="006A401B">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(2) Õigus toitjakaotustoetusele tekib vanema</w:t>
      </w:r>
      <w:r w:rsidR="00D52F5B" w:rsidRPr="006F41A1">
        <w:rPr>
          <w:rFonts w:ascii="Times New Roman" w:eastAsia="Times New Roman" w:hAnsi="Times New Roman" w:cs="Times New Roman"/>
          <w:sz w:val="24"/>
          <w:szCs w:val="24"/>
        </w:rPr>
        <w:t xml:space="preserve"> </w:t>
      </w:r>
      <w:r w:rsidRPr="006F41A1">
        <w:rPr>
          <w:rFonts w:ascii="Times New Roman" w:eastAsia="Times New Roman" w:hAnsi="Times New Roman" w:cs="Times New Roman"/>
          <w:sz w:val="24"/>
          <w:szCs w:val="24"/>
        </w:rPr>
        <w:t xml:space="preserve">surma päevast või </w:t>
      </w:r>
      <w:r w:rsidR="00CC0215" w:rsidRPr="006F41A1">
        <w:rPr>
          <w:rFonts w:ascii="Times New Roman" w:eastAsia="Times New Roman" w:hAnsi="Times New Roman" w:cs="Times New Roman"/>
          <w:sz w:val="24"/>
          <w:szCs w:val="24"/>
        </w:rPr>
        <w:t>kuue kuu möödumisel</w:t>
      </w:r>
      <w:r w:rsidR="003B348A" w:rsidRPr="006F41A1">
        <w:rPr>
          <w:rFonts w:ascii="Times New Roman" w:eastAsia="Times New Roman" w:hAnsi="Times New Roman" w:cs="Times New Roman"/>
          <w:sz w:val="24"/>
          <w:szCs w:val="24"/>
        </w:rPr>
        <w:t xml:space="preserve"> päevast</w:t>
      </w:r>
      <w:r w:rsidR="00123C0A" w:rsidRPr="006F41A1">
        <w:rPr>
          <w:rFonts w:ascii="Times New Roman" w:eastAsia="Times New Roman" w:hAnsi="Times New Roman" w:cs="Times New Roman"/>
          <w:sz w:val="24"/>
          <w:szCs w:val="24"/>
        </w:rPr>
        <w:t xml:space="preserve">, </w:t>
      </w:r>
      <w:r w:rsidR="00427E18" w:rsidRPr="006F41A1">
        <w:rPr>
          <w:rFonts w:ascii="Times New Roman" w:eastAsia="Times New Roman" w:hAnsi="Times New Roman" w:cs="Times New Roman"/>
          <w:sz w:val="24"/>
          <w:szCs w:val="24"/>
        </w:rPr>
        <w:t xml:space="preserve">kui </w:t>
      </w:r>
      <w:r w:rsidR="00091DFD" w:rsidRPr="006F41A1">
        <w:rPr>
          <w:rFonts w:ascii="Times New Roman" w:eastAsia="Times New Roman" w:hAnsi="Times New Roman" w:cs="Times New Roman"/>
          <w:sz w:val="24"/>
          <w:szCs w:val="24"/>
        </w:rPr>
        <w:t>politsei on vanema suhtes algatanud teadmata kadunud isiku asukoha tuvastamise menetluse</w:t>
      </w:r>
      <w:r w:rsidRPr="006F41A1">
        <w:rPr>
          <w:rFonts w:ascii="Times New Roman" w:eastAsia="Times New Roman" w:hAnsi="Times New Roman" w:cs="Times New Roman"/>
          <w:sz w:val="24"/>
          <w:szCs w:val="24"/>
        </w:rPr>
        <w:t>.</w:t>
      </w:r>
    </w:p>
    <w:p w14:paraId="4203B9C5" w14:textId="77777777" w:rsidR="007910BE" w:rsidRPr="006F41A1" w:rsidRDefault="007910BE" w:rsidP="0080783C">
      <w:pPr>
        <w:spacing w:after="0" w:line="240" w:lineRule="auto"/>
        <w:jc w:val="both"/>
        <w:rPr>
          <w:rFonts w:ascii="Times New Roman" w:eastAsia="Times New Roman" w:hAnsi="Times New Roman" w:cs="Times New Roman"/>
          <w:sz w:val="24"/>
          <w:szCs w:val="24"/>
        </w:rPr>
      </w:pPr>
    </w:p>
    <w:p w14:paraId="1063FB66" w14:textId="5AD1739F" w:rsidR="004C1FED" w:rsidRPr="006F41A1" w:rsidRDefault="00D96CA6" w:rsidP="0080783C">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w:t>
      </w:r>
      <w:r w:rsidR="00344A22" w:rsidRPr="006F41A1">
        <w:rPr>
          <w:rFonts w:ascii="Times New Roman" w:eastAsia="Times New Roman" w:hAnsi="Times New Roman" w:cs="Times New Roman"/>
          <w:sz w:val="24"/>
          <w:szCs w:val="24"/>
        </w:rPr>
        <w:t xml:space="preserve">3) </w:t>
      </w:r>
      <w:r w:rsidR="00001968" w:rsidRPr="006F41A1">
        <w:rPr>
          <w:rFonts w:ascii="Times New Roman" w:eastAsia="Times New Roman" w:hAnsi="Times New Roman" w:cs="Times New Roman"/>
          <w:sz w:val="24"/>
          <w:szCs w:val="24"/>
        </w:rPr>
        <w:t xml:space="preserve">Õigus toitjakaotustoetusele lõpeb: </w:t>
      </w:r>
    </w:p>
    <w:p w14:paraId="0F7FF236" w14:textId="7B253DBD" w:rsidR="004C1FED" w:rsidRPr="006F41A1" w:rsidRDefault="00125EF9" w:rsidP="0080783C">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1</w:t>
      </w:r>
      <w:r w:rsidR="004C1FED" w:rsidRPr="006F41A1">
        <w:rPr>
          <w:rFonts w:ascii="Times New Roman" w:eastAsia="Times New Roman" w:hAnsi="Times New Roman" w:cs="Times New Roman"/>
          <w:sz w:val="24"/>
          <w:szCs w:val="24"/>
        </w:rPr>
        <w:t>)</w:t>
      </w:r>
      <w:r w:rsidRPr="006F41A1">
        <w:rPr>
          <w:rFonts w:ascii="Times New Roman" w:eastAsia="Times New Roman" w:hAnsi="Times New Roman" w:cs="Times New Roman"/>
          <w:sz w:val="24"/>
          <w:szCs w:val="24"/>
        </w:rPr>
        <w:t xml:space="preserve"> </w:t>
      </w:r>
      <w:r w:rsidR="004C1FED" w:rsidRPr="006F41A1">
        <w:rPr>
          <w:rFonts w:ascii="Times New Roman" w:eastAsia="Times New Roman" w:hAnsi="Times New Roman" w:cs="Times New Roman"/>
          <w:sz w:val="24"/>
          <w:szCs w:val="24"/>
        </w:rPr>
        <w:t>lapse 19-aastaseks saami</w:t>
      </w:r>
      <w:r w:rsidR="00F10A64" w:rsidRPr="006F41A1">
        <w:rPr>
          <w:rFonts w:ascii="Times New Roman" w:eastAsia="Times New Roman" w:hAnsi="Times New Roman" w:cs="Times New Roman"/>
          <w:sz w:val="24"/>
          <w:szCs w:val="24"/>
        </w:rPr>
        <w:t>sel</w:t>
      </w:r>
      <w:r w:rsidR="00E56DD9" w:rsidRPr="006F41A1">
        <w:rPr>
          <w:rFonts w:ascii="Times New Roman" w:eastAsia="Times New Roman" w:hAnsi="Times New Roman" w:cs="Times New Roman"/>
          <w:sz w:val="24"/>
          <w:szCs w:val="24"/>
        </w:rPr>
        <w:t>;</w:t>
      </w:r>
    </w:p>
    <w:p w14:paraId="50EE8DC2" w14:textId="1EA09F00" w:rsidR="0080783C" w:rsidRPr="006F41A1" w:rsidRDefault="004C1FED" w:rsidP="00F537D1">
      <w:pPr>
        <w:spacing w:after="0" w:line="240" w:lineRule="auto"/>
        <w:jc w:val="both"/>
        <w:rPr>
          <w:rStyle w:val="cf01"/>
          <w:rFonts w:ascii="Times New Roman" w:hAnsi="Times New Roman" w:cs="Times New Roman"/>
          <w:sz w:val="24"/>
          <w:szCs w:val="24"/>
        </w:rPr>
      </w:pPr>
      <w:r w:rsidRPr="006F41A1">
        <w:rPr>
          <w:rFonts w:ascii="Times New Roman" w:eastAsia="Times New Roman" w:hAnsi="Times New Roman" w:cs="Times New Roman"/>
          <w:sz w:val="24"/>
          <w:szCs w:val="24"/>
        </w:rPr>
        <w:t>2)</w:t>
      </w:r>
      <w:r w:rsidR="00125EF9" w:rsidRPr="006F41A1">
        <w:rPr>
          <w:rFonts w:ascii="Times New Roman" w:eastAsia="Times New Roman" w:hAnsi="Times New Roman" w:cs="Times New Roman"/>
          <w:sz w:val="24"/>
          <w:szCs w:val="24"/>
        </w:rPr>
        <w:t xml:space="preserve"> lapse 21-aastaseks saamisel</w:t>
      </w:r>
      <w:r w:rsidR="0080783C" w:rsidRPr="006F41A1">
        <w:rPr>
          <w:rFonts w:ascii="Times New Roman" w:eastAsia="Times New Roman" w:hAnsi="Times New Roman" w:cs="Times New Roman"/>
          <w:sz w:val="24"/>
          <w:szCs w:val="24"/>
        </w:rPr>
        <w:t>,</w:t>
      </w:r>
      <w:r w:rsidR="00125EF9" w:rsidRPr="006F41A1">
        <w:rPr>
          <w:rFonts w:ascii="Times New Roman" w:eastAsia="Times New Roman" w:hAnsi="Times New Roman" w:cs="Times New Roman"/>
          <w:sz w:val="24"/>
          <w:szCs w:val="24"/>
        </w:rPr>
        <w:t xml:space="preserve"> kui ta omandab põhi-, kesk-</w:t>
      </w:r>
      <w:r w:rsidR="006E4C68" w:rsidRPr="006F41A1">
        <w:rPr>
          <w:rFonts w:ascii="Times New Roman" w:eastAsia="Times New Roman" w:hAnsi="Times New Roman" w:cs="Times New Roman"/>
          <w:sz w:val="24"/>
          <w:szCs w:val="24"/>
        </w:rPr>
        <w:t xml:space="preserve"> või</w:t>
      </w:r>
      <w:r w:rsidR="00125EF9" w:rsidRPr="006F41A1">
        <w:rPr>
          <w:rFonts w:ascii="Times New Roman" w:eastAsia="Times New Roman" w:hAnsi="Times New Roman" w:cs="Times New Roman"/>
          <w:sz w:val="24"/>
          <w:szCs w:val="24"/>
        </w:rPr>
        <w:t xml:space="preserve"> </w:t>
      </w:r>
      <w:r w:rsidR="009E00F8" w:rsidRPr="006F41A1">
        <w:rPr>
          <w:rFonts w:ascii="Times New Roman" w:eastAsia="Times New Roman" w:hAnsi="Times New Roman" w:cs="Times New Roman"/>
          <w:sz w:val="24"/>
          <w:szCs w:val="24"/>
        </w:rPr>
        <w:t>kõrgh</w:t>
      </w:r>
      <w:r w:rsidR="009E00F8" w:rsidRPr="006F41A1">
        <w:rPr>
          <w:rStyle w:val="cf01"/>
          <w:rFonts w:ascii="Times New Roman" w:hAnsi="Times New Roman" w:cs="Times New Roman"/>
          <w:sz w:val="24"/>
          <w:szCs w:val="24"/>
        </w:rPr>
        <w:t>aridust või on keskhariduseta ja arvatud Haridus- ja Teadusministeeriumi hallatava riigiasutuse statsionaarse õppega täienduskoolituse kursuse nimekirja</w:t>
      </w:r>
      <w:r w:rsidR="0080783C" w:rsidRPr="006F41A1">
        <w:rPr>
          <w:rStyle w:val="cf01"/>
          <w:rFonts w:ascii="Times New Roman" w:hAnsi="Times New Roman" w:cs="Times New Roman"/>
          <w:sz w:val="24"/>
          <w:szCs w:val="24"/>
        </w:rPr>
        <w:t>;</w:t>
      </w:r>
    </w:p>
    <w:p w14:paraId="610994AD" w14:textId="7D7E1CCA" w:rsidR="0080783C" w:rsidRPr="006F41A1" w:rsidRDefault="00D96CA6" w:rsidP="0080783C">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 xml:space="preserve">3) teadmata kadunud </w:t>
      </w:r>
      <w:r w:rsidR="00EF0583" w:rsidRPr="006F41A1">
        <w:rPr>
          <w:rFonts w:ascii="Times New Roman" w:eastAsia="Times New Roman" w:hAnsi="Times New Roman" w:cs="Times New Roman"/>
          <w:sz w:val="24"/>
          <w:szCs w:val="24"/>
        </w:rPr>
        <w:t xml:space="preserve">vanema </w:t>
      </w:r>
      <w:r w:rsidRPr="006F41A1">
        <w:rPr>
          <w:rFonts w:ascii="Times New Roman" w:eastAsia="Times New Roman" w:hAnsi="Times New Roman" w:cs="Times New Roman"/>
          <w:sz w:val="24"/>
          <w:szCs w:val="24"/>
        </w:rPr>
        <w:t xml:space="preserve">asukoha </w:t>
      </w:r>
      <w:r w:rsidR="007C35CF" w:rsidRPr="006F41A1">
        <w:rPr>
          <w:rFonts w:ascii="Times New Roman" w:eastAsia="Times New Roman" w:hAnsi="Times New Roman" w:cs="Times New Roman"/>
          <w:sz w:val="24"/>
          <w:szCs w:val="24"/>
        </w:rPr>
        <w:t>kindlakstegemi</w:t>
      </w:r>
      <w:r w:rsidR="0080783C" w:rsidRPr="006F41A1">
        <w:rPr>
          <w:rFonts w:ascii="Times New Roman" w:eastAsia="Times New Roman" w:hAnsi="Times New Roman" w:cs="Times New Roman"/>
          <w:sz w:val="24"/>
          <w:szCs w:val="24"/>
        </w:rPr>
        <w:t>sel</w:t>
      </w:r>
      <w:r w:rsidR="007C35CF" w:rsidRPr="006F41A1">
        <w:rPr>
          <w:rFonts w:ascii="Times New Roman" w:eastAsia="Times New Roman" w:hAnsi="Times New Roman" w:cs="Times New Roman"/>
          <w:sz w:val="24"/>
          <w:szCs w:val="24"/>
        </w:rPr>
        <w:t xml:space="preserve"> </w:t>
      </w:r>
      <w:r w:rsidR="00711FBB" w:rsidRPr="006F41A1">
        <w:rPr>
          <w:rFonts w:ascii="Times New Roman" w:eastAsia="Times New Roman" w:hAnsi="Times New Roman" w:cs="Times New Roman"/>
          <w:sz w:val="24"/>
          <w:szCs w:val="24"/>
        </w:rPr>
        <w:t>või</w:t>
      </w:r>
      <w:r w:rsidR="00643EA1" w:rsidRPr="006F41A1">
        <w:rPr>
          <w:rFonts w:ascii="Times New Roman" w:eastAsia="Times New Roman" w:hAnsi="Times New Roman" w:cs="Times New Roman"/>
          <w:sz w:val="24"/>
          <w:szCs w:val="24"/>
        </w:rPr>
        <w:t xml:space="preserve"> vii</w:t>
      </w:r>
      <w:r w:rsidR="00EC6916" w:rsidRPr="006F41A1">
        <w:rPr>
          <w:rFonts w:ascii="Times New Roman" w:eastAsia="Times New Roman" w:hAnsi="Times New Roman" w:cs="Times New Roman"/>
          <w:sz w:val="24"/>
          <w:szCs w:val="24"/>
        </w:rPr>
        <w:t>e</w:t>
      </w:r>
      <w:r w:rsidR="00643EA1" w:rsidRPr="006F41A1">
        <w:rPr>
          <w:rFonts w:ascii="Times New Roman" w:eastAsia="Times New Roman" w:hAnsi="Times New Roman" w:cs="Times New Roman"/>
          <w:sz w:val="24"/>
          <w:szCs w:val="24"/>
        </w:rPr>
        <w:t xml:space="preserve"> aasta</w:t>
      </w:r>
      <w:r w:rsidR="00711FBB" w:rsidRPr="006F41A1">
        <w:rPr>
          <w:rFonts w:ascii="Times New Roman" w:eastAsia="Times New Roman" w:hAnsi="Times New Roman" w:cs="Times New Roman"/>
          <w:sz w:val="24"/>
          <w:szCs w:val="24"/>
        </w:rPr>
        <w:t xml:space="preserve"> </w:t>
      </w:r>
      <w:r w:rsidR="00013896" w:rsidRPr="006F41A1">
        <w:rPr>
          <w:rFonts w:ascii="Times New Roman" w:eastAsia="Times New Roman" w:hAnsi="Times New Roman" w:cs="Times New Roman"/>
          <w:sz w:val="24"/>
          <w:szCs w:val="24"/>
        </w:rPr>
        <w:t>möödumi</w:t>
      </w:r>
      <w:r w:rsidR="0080783C" w:rsidRPr="006F41A1">
        <w:rPr>
          <w:rFonts w:ascii="Times New Roman" w:eastAsia="Times New Roman" w:hAnsi="Times New Roman" w:cs="Times New Roman"/>
          <w:sz w:val="24"/>
          <w:szCs w:val="24"/>
        </w:rPr>
        <w:t>sel</w:t>
      </w:r>
      <w:r w:rsidR="00583810" w:rsidRPr="006F41A1">
        <w:rPr>
          <w:rFonts w:ascii="Times New Roman" w:hAnsi="Times New Roman" w:cs="Times New Roman"/>
        </w:rPr>
        <w:t xml:space="preserve"> </w:t>
      </w:r>
      <w:r w:rsidR="00583810" w:rsidRPr="006F41A1">
        <w:rPr>
          <w:rFonts w:ascii="Times New Roman" w:eastAsia="Times New Roman" w:hAnsi="Times New Roman" w:cs="Times New Roman"/>
          <w:sz w:val="24"/>
          <w:szCs w:val="24"/>
        </w:rPr>
        <w:t>teadmata kadunud isiku asukoha tuvastamise menetluse algatamisest</w:t>
      </w:r>
      <w:r w:rsidR="00B76BE2" w:rsidRPr="006F41A1">
        <w:rPr>
          <w:rFonts w:ascii="Times New Roman" w:eastAsia="Times New Roman" w:hAnsi="Times New Roman" w:cs="Times New Roman"/>
          <w:sz w:val="24"/>
          <w:szCs w:val="24"/>
        </w:rPr>
        <w:t>;</w:t>
      </w:r>
    </w:p>
    <w:p w14:paraId="22A2F1A0" w14:textId="6E5047A6" w:rsidR="0080783C" w:rsidRPr="006F41A1" w:rsidRDefault="00B76BE2" w:rsidP="0080783C">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 xml:space="preserve">4) </w:t>
      </w:r>
      <w:r w:rsidR="00361D20" w:rsidRPr="006F41A1">
        <w:rPr>
          <w:rFonts w:ascii="Times New Roman" w:eastAsia="Times New Roman" w:hAnsi="Times New Roman" w:cs="Times New Roman"/>
          <w:sz w:val="24"/>
          <w:szCs w:val="24"/>
        </w:rPr>
        <w:t>lapse</w:t>
      </w:r>
      <w:r w:rsidR="00C1385A" w:rsidRPr="006F41A1">
        <w:rPr>
          <w:rFonts w:ascii="Times New Roman" w:eastAsia="Times New Roman" w:hAnsi="Times New Roman" w:cs="Times New Roman"/>
          <w:sz w:val="24"/>
          <w:szCs w:val="24"/>
        </w:rPr>
        <w:t xml:space="preserve">le teise vanema </w:t>
      </w:r>
      <w:r w:rsidR="00013896" w:rsidRPr="006F41A1">
        <w:rPr>
          <w:rFonts w:ascii="Times New Roman" w:eastAsia="Times New Roman" w:hAnsi="Times New Roman" w:cs="Times New Roman"/>
          <w:sz w:val="24"/>
          <w:szCs w:val="24"/>
        </w:rPr>
        <w:t>lisandumi</w:t>
      </w:r>
      <w:r w:rsidR="0080783C" w:rsidRPr="006F41A1">
        <w:rPr>
          <w:rFonts w:ascii="Times New Roman" w:eastAsia="Times New Roman" w:hAnsi="Times New Roman" w:cs="Times New Roman"/>
          <w:sz w:val="24"/>
          <w:szCs w:val="24"/>
        </w:rPr>
        <w:t>sel</w:t>
      </w:r>
      <w:r w:rsidR="006C0858" w:rsidRPr="006F41A1">
        <w:rPr>
          <w:rFonts w:ascii="Times New Roman" w:eastAsia="Times New Roman" w:hAnsi="Times New Roman" w:cs="Times New Roman"/>
          <w:sz w:val="24"/>
          <w:szCs w:val="24"/>
        </w:rPr>
        <w:t xml:space="preserve"> lapsendamise</w:t>
      </w:r>
      <w:r w:rsidR="00C1385A" w:rsidRPr="006F41A1">
        <w:rPr>
          <w:rFonts w:ascii="Times New Roman" w:eastAsia="Times New Roman" w:hAnsi="Times New Roman" w:cs="Times New Roman"/>
          <w:sz w:val="24"/>
          <w:szCs w:val="24"/>
        </w:rPr>
        <w:t xml:space="preserve"> kaudu</w:t>
      </w:r>
      <w:r w:rsidR="00013896" w:rsidRPr="006F41A1">
        <w:rPr>
          <w:rFonts w:ascii="Times New Roman" w:eastAsia="Times New Roman" w:hAnsi="Times New Roman" w:cs="Times New Roman"/>
          <w:sz w:val="24"/>
          <w:szCs w:val="24"/>
        </w:rPr>
        <w:t>;</w:t>
      </w:r>
    </w:p>
    <w:p w14:paraId="73DD5748" w14:textId="3745A9EA" w:rsidR="00DA0170" w:rsidRPr="006F41A1" w:rsidRDefault="00162649" w:rsidP="0080783C">
      <w:pPr>
        <w:spacing w:after="0" w:line="240" w:lineRule="auto"/>
        <w:jc w:val="both"/>
        <w:rPr>
          <w:rFonts w:ascii="Times New Roman" w:eastAsia="Times New Roman" w:hAnsi="Times New Roman" w:cs="Times New Roman"/>
          <w:sz w:val="24"/>
          <w:szCs w:val="24"/>
        </w:rPr>
      </w:pPr>
      <w:r w:rsidRPr="006F41A1">
        <w:rPr>
          <w:rFonts w:ascii="Times New Roman" w:eastAsia="Times New Roman" w:hAnsi="Times New Roman" w:cs="Times New Roman"/>
          <w:sz w:val="24"/>
          <w:szCs w:val="24"/>
        </w:rPr>
        <w:t>5</w:t>
      </w:r>
      <w:bookmarkStart w:id="20" w:name="_Hlk165379409"/>
      <w:r w:rsidRPr="006F41A1">
        <w:rPr>
          <w:rFonts w:ascii="Times New Roman" w:eastAsia="Times New Roman" w:hAnsi="Times New Roman" w:cs="Times New Roman"/>
          <w:sz w:val="24"/>
          <w:szCs w:val="24"/>
        </w:rPr>
        <w:t xml:space="preserve">) lapsele </w:t>
      </w:r>
      <w:r w:rsidR="009D3032" w:rsidRPr="006F41A1">
        <w:rPr>
          <w:rFonts w:ascii="Times New Roman" w:eastAsia="Times New Roman" w:hAnsi="Times New Roman" w:cs="Times New Roman"/>
          <w:sz w:val="24"/>
          <w:szCs w:val="24"/>
        </w:rPr>
        <w:t xml:space="preserve">sama vanema eest </w:t>
      </w:r>
      <w:r w:rsidR="00013896" w:rsidRPr="006F41A1">
        <w:rPr>
          <w:rFonts w:ascii="Times New Roman" w:eastAsia="Times New Roman" w:hAnsi="Times New Roman" w:cs="Times New Roman"/>
          <w:sz w:val="24"/>
          <w:szCs w:val="24"/>
        </w:rPr>
        <w:t xml:space="preserve">teiste seaduste alusel </w:t>
      </w:r>
      <w:commentRangeStart w:id="21"/>
      <w:r w:rsidRPr="006F41A1">
        <w:rPr>
          <w:rFonts w:ascii="Times New Roman" w:eastAsia="Times New Roman" w:hAnsi="Times New Roman" w:cs="Times New Roman"/>
          <w:sz w:val="24"/>
          <w:szCs w:val="24"/>
        </w:rPr>
        <w:t xml:space="preserve">toitjakaotuspensioni </w:t>
      </w:r>
      <w:commentRangeEnd w:id="21"/>
      <w:r w:rsidR="00A90E67">
        <w:rPr>
          <w:rStyle w:val="Kommentaariviide"/>
        </w:rPr>
        <w:commentReference w:id="21"/>
      </w:r>
      <w:r w:rsidR="00013896" w:rsidRPr="006F41A1">
        <w:rPr>
          <w:rFonts w:ascii="Times New Roman" w:eastAsia="Times New Roman" w:hAnsi="Times New Roman" w:cs="Times New Roman"/>
          <w:sz w:val="24"/>
          <w:szCs w:val="24"/>
        </w:rPr>
        <w:t>maksmi</w:t>
      </w:r>
      <w:r w:rsidR="0080783C" w:rsidRPr="006F41A1">
        <w:rPr>
          <w:rFonts w:ascii="Times New Roman" w:eastAsia="Times New Roman" w:hAnsi="Times New Roman" w:cs="Times New Roman"/>
          <w:sz w:val="24"/>
          <w:szCs w:val="24"/>
        </w:rPr>
        <w:t>sel</w:t>
      </w:r>
      <w:r w:rsidR="00DA0170" w:rsidRPr="006F41A1">
        <w:rPr>
          <w:rFonts w:ascii="Times New Roman" w:eastAsia="Times New Roman" w:hAnsi="Times New Roman" w:cs="Times New Roman"/>
          <w:sz w:val="24"/>
          <w:szCs w:val="24"/>
        </w:rPr>
        <w:t>.</w:t>
      </w:r>
      <w:r w:rsidR="00DB5885">
        <w:rPr>
          <w:rFonts w:ascii="Times New Roman" w:eastAsia="Times New Roman" w:hAnsi="Times New Roman" w:cs="Times New Roman"/>
          <w:sz w:val="24"/>
          <w:szCs w:val="24"/>
        </w:rPr>
        <w:t>“;</w:t>
      </w:r>
    </w:p>
    <w:bookmarkEnd w:id="20"/>
    <w:p w14:paraId="39CD0A5E" w14:textId="77777777" w:rsidR="00ED6283" w:rsidRPr="006F41A1" w:rsidRDefault="00ED6283" w:rsidP="0080783C">
      <w:pPr>
        <w:spacing w:after="0" w:line="240" w:lineRule="auto"/>
        <w:jc w:val="both"/>
        <w:rPr>
          <w:rFonts w:ascii="Times New Roman" w:hAnsi="Times New Roman" w:cs="Times New Roman"/>
          <w:b/>
          <w:bCs/>
          <w:sz w:val="24"/>
          <w:szCs w:val="24"/>
        </w:rPr>
      </w:pPr>
    </w:p>
    <w:p w14:paraId="1AFD2DB1" w14:textId="5D7B52EE" w:rsidR="002B08E5" w:rsidRPr="006F41A1" w:rsidRDefault="00E307C4" w:rsidP="006A401B">
      <w:pPr>
        <w:spacing w:after="0" w:line="240" w:lineRule="auto"/>
        <w:jc w:val="both"/>
        <w:rPr>
          <w:rFonts w:ascii="Times New Roman" w:hAnsi="Times New Roman" w:cs="Times New Roman"/>
          <w:sz w:val="24"/>
          <w:szCs w:val="24"/>
        </w:rPr>
      </w:pPr>
      <w:bookmarkStart w:id="22" w:name="_Hlk165293050"/>
      <w:r w:rsidRPr="006F41A1">
        <w:rPr>
          <w:rFonts w:ascii="Times New Roman" w:hAnsi="Times New Roman" w:cs="Times New Roman"/>
          <w:b/>
          <w:bCs/>
          <w:sz w:val="24"/>
          <w:szCs w:val="24"/>
        </w:rPr>
        <w:lastRenderedPageBreak/>
        <w:t>1</w:t>
      </w:r>
      <w:r w:rsidR="00DF3EC4" w:rsidRPr="006F41A1">
        <w:rPr>
          <w:rFonts w:ascii="Times New Roman" w:hAnsi="Times New Roman" w:cs="Times New Roman"/>
          <w:b/>
          <w:bCs/>
          <w:sz w:val="24"/>
          <w:szCs w:val="24"/>
        </w:rPr>
        <w:t>1</w:t>
      </w:r>
      <w:r w:rsidR="00C60FEA" w:rsidRPr="006F41A1">
        <w:rPr>
          <w:rFonts w:ascii="Times New Roman" w:hAnsi="Times New Roman" w:cs="Times New Roman"/>
          <w:b/>
          <w:bCs/>
          <w:sz w:val="24"/>
          <w:szCs w:val="24"/>
        </w:rPr>
        <w:t xml:space="preserve">) </w:t>
      </w:r>
      <w:r w:rsidR="00C60FEA" w:rsidRPr="006F41A1">
        <w:rPr>
          <w:rFonts w:ascii="Times New Roman" w:hAnsi="Times New Roman" w:cs="Times New Roman"/>
          <w:sz w:val="24"/>
          <w:szCs w:val="24"/>
        </w:rPr>
        <w:t>paragrahvi 29 lõi</w:t>
      </w:r>
      <w:r w:rsidR="00B02020" w:rsidRPr="006F41A1">
        <w:rPr>
          <w:rFonts w:ascii="Times New Roman" w:hAnsi="Times New Roman" w:cs="Times New Roman"/>
          <w:sz w:val="24"/>
          <w:szCs w:val="24"/>
        </w:rPr>
        <w:t>k</w:t>
      </w:r>
      <w:r w:rsidR="00D9638B" w:rsidRPr="006F41A1">
        <w:rPr>
          <w:rFonts w:ascii="Times New Roman" w:hAnsi="Times New Roman" w:cs="Times New Roman"/>
          <w:sz w:val="24"/>
          <w:szCs w:val="24"/>
        </w:rPr>
        <w:t>e</w:t>
      </w:r>
      <w:r w:rsidR="00C60FEA" w:rsidRPr="006F41A1">
        <w:rPr>
          <w:rFonts w:ascii="Times New Roman" w:hAnsi="Times New Roman" w:cs="Times New Roman"/>
          <w:sz w:val="24"/>
          <w:szCs w:val="24"/>
        </w:rPr>
        <w:t xml:space="preserve"> 2</w:t>
      </w:r>
      <w:r w:rsidR="00C60FEA" w:rsidRPr="006F41A1">
        <w:rPr>
          <w:rFonts w:ascii="Times New Roman" w:hAnsi="Times New Roman" w:cs="Times New Roman"/>
          <w:sz w:val="24"/>
          <w:szCs w:val="24"/>
          <w:vertAlign w:val="superscript"/>
        </w:rPr>
        <w:t>2</w:t>
      </w:r>
      <w:r w:rsidR="00D9638B" w:rsidRPr="006F41A1">
        <w:rPr>
          <w:rFonts w:ascii="Times New Roman" w:hAnsi="Times New Roman" w:cs="Times New Roman"/>
          <w:sz w:val="24"/>
          <w:szCs w:val="24"/>
        </w:rPr>
        <w:t xml:space="preserve"> </w:t>
      </w:r>
      <w:r w:rsidR="00DA0170" w:rsidRPr="006F41A1">
        <w:rPr>
          <w:rFonts w:ascii="Times New Roman" w:hAnsi="Times New Roman" w:cs="Times New Roman"/>
          <w:sz w:val="24"/>
          <w:szCs w:val="24"/>
        </w:rPr>
        <w:t>esimes</w:t>
      </w:r>
      <w:ins w:id="23" w:author="Helen Uustalu" w:date="2024-06-19T16:29:00Z">
        <w:r w:rsidR="000C78D8">
          <w:rPr>
            <w:rFonts w:ascii="Times New Roman" w:hAnsi="Times New Roman" w:cs="Times New Roman"/>
            <w:sz w:val="24"/>
            <w:szCs w:val="24"/>
          </w:rPr>
          <w:t>es</w:t>
        </w:r>
      </w:ins>
      <w:del w:id="24" w:author="Helen Uustalu" w:date="2024-06-19T16:29:00Z">
        <w:r w:rsidR="00DA0170" w:rsidRPr="006F41A1" w:rsidDel="000C78D8">
          <w:rPr>
            <w:rFonts w:ascii="Times New Roman" w:hAnsi="Times New Roman" w:cs="Times New Roman"/>
            <w:sz w:val="24"/>
            <w:szCs w:val="24"/>
          </w:rPr>
          <w:delText>t</w:delText>
        </w:r>
      </w:del>
      <w:r w:rsidR="00DA0170" w:rsidRPr="006F41A1">
        <w:rPr>
          <w:rFonts w:ascii="Times New Roman" w:hAnsi="Times New Roman" w:cs="Times New Roman"/>
          <w:sz w:val="24"/>
          <w:szCs w:val="24"/>
        </w:rPr>
        <w:t xml:space="preserve"> ja teis</w:t>
      </w:r>
      <w:ins w:id="25" w:author="Helen Uustalu" w:date="2024-06-19T16:29:00Z">
        <w:r w:rsidR="000C78D8">
          <w:rPr>
            <w:rFonts w:ascii="Times New Roman" w:hAnsi="Times New Roman" w:cs="Times New Roman"/>
            <w:sz w:val="24"/>
            <w:szCs w:val="24"/>
          </w:rPr>
          <w:t>es</w:t>
        </w:r>
      </w:ins>
      <w:del w:id="26" w:author="Helen Uustalu" w:date="2024-06-19T16:29:00Z">
        <w:r w:rsidR="00DA0170" w:rsidRPr="006F41A1" w:rsidDel="000C78D8">
          <w:rPr>
            <w:rFonts w:ascii="Times New Roman" w:hAnsi="Times New Roman" w:cs="Times New Roman"/>
            <w:sz w:val="24"/>
            <w:szCs w:val="24"/>
          </w:rPr>
          <w:delText>t</w:delText>
        </w:r>
      </w:del>
      <w:r w:rsidR="00DA0170" w:rsidRPr="006F41A1">
        <w:rPr>
          <w:rFonts w:ascii="Times New Roman" w:hAnsi="Times New Roman" w:cs="Times New Roman"/>
          <w:sz w:val="24"/>
          <w:szCs w:val="24"/>
        </w:rPr>
        <w:t xml:space="preserve"> </w:t>
      </w:r>
      <w:del w:id="27" w:author="Helen Uustalu" w:date="2024-06-19T16:29:00Z">
        <w:r w:rsidR="00B02020" w:rsidRPr="006F41A1" w:rsidDel="000C78D8">
          <w:rPr>
            <w:rFonts w:ascii="Times New Roman" w:hAnsi="Times New Roman" w:cs="Times New Roman"/>
            <w:sz w:val="24"/>
            <w:szCs w:val="24"/>
          </w:rPr>
          <w:delText>lause</w:delText>
        </w:r>
        <w:r w:rsidR="00DA0170" w:rsidRPr="006F41A1" w:rsidDel="000C78D8">
          <w:rPr>
            <w:rFonts w:ascii="Times New Roman" w:hAnsi="Times New Roman" w:cs="Times New Roman"/>
            <w:sz w:val="24"/>
            <w:szCs w:val="24"/>
          </w:rPr>
          <w:delText>t</w:delText>
        </w:r>
        <w:r w:rsidR="00B02020" w:rsidRPr="006F41A1" w:rsidDel="000C78D8">
          <w:rPr>
            <w:rFonts w:ascii="Times New Roman" w:hAnsi="Times New Roman" w:cs="Times New Roman"/>
            <w:sz w:val="24"/>
            <w:szCs w:val="24"/>
          </w:rPr>
          <w:delText xml:space="preserve"> </w:delText>
        </w:r>
      </w:del>
      <w:ins w:id="28" w:author="Helen Uustalu" w:date="2024-06-19T16:29:00Z">
        <w:r w:rsidR="000C78D8" w:rsidRPr="006F41A1">
          <w:rPr>
            <w:rFonts w:ascii="Times New Roman" w:hAnsi="Times New Roman" w:cs="Times New Roman"/>
            <w:sz w:val="24"/>
            <w:szCs w:val="24"/>
          </w:rPr>
          <w:t>lause</w:t>
        </w:r>
        <w:r w:rsidR="000C78D8">
          <w:rPr>
            <w:rFonts w:ascii="Times New Roman" w:hAnsi="Times New Roman" w:cs="Times New Roman"/>
            <w:sz w:val="24"/>
            <w:szCs w:val="24"/>
          </w:rPr>
          <w:t>s</w:t>
        </w:r>
        <w:r w:rsidR="000C78D8" w:rsidRPr="006F41A1">
          <w:rPr>
            <w:rFonts w:ascii="Times New Roman" w:hAnsi="Times New Roman" w:cs="Times New Roman"/>
            <w:sz w:val="24"/>
            <w:szCs w:val="24"/>
          </w:rPr>
          <w:t xml:space="preserve"> </w:t>
        </w:r>
      </w:ins>
      <w:commentRangeStart w:id="29"/>
      <w:del w:id="30" w:author="Helen Uustalu" w:date="2024-06-19T16:30:00Z">
        <w:r w:rsidR="00D9638B" w:rsidRPr="006F41A1" w:rsidDel="000C78D8">
          <w:rPr>
            <w:rFonts w:ascii="Times New Roman" w:hAnsi="Times New Roman" w:cs="Times New Roman"/>
            <w:sz w:val="24"/>
            <w:szCs w:val="24"/>
          </w:rPr>
          <w:delText xml:space="preserve">täiendatakse </w:delText>
        </w:r>
      </w:del>
      <w:commentRangeEnd w:id="29"/>
      <w:ins w:id="31" w:author="Helen Uustalu" w:date="2024-06-19T16:30:00Z">
        <w:r w:rsidR="000C78D8">
          <w:rPr>
            <w:rFonts w:ascii="Times New Roman" w:hAnsi="Times New Roman" w:cs="Times New Roman"/>
            <w:sz w:val="24"/>
            <w:szCs w:val="24"/>
          </w:rPr>
          <w:t>asen</w:t>
        </w:r>
        <w:r w:rsidR="000C78D8" w:rsidRPr="006F41A1">
          <w:rPr>
            <w:rFonts w:ascii="Times New Roman" w:hAnsi="Times New Roman" w:cs="Times New Roman"/>
            <w:sz w:val="24"/>
            <w:szCs w:val="24"/>
          </w:rPr>
          <w:t xml:space="preserve">datakse </w:t>
        </w:r>
      </w:ins>
      <w:r w:rsidR="000C78D8">
        <w:rPr>
          <w:rStyle w:val="Kommentaariviide"/>
        </w:rPr>
        <w:commentReference w:id="29"/>
      </w:r>
      <w:del w:id="32" w:author="Helen Uustalu" w:date="2024-06-19T16:30:00Z">
        <w:r w:rsidR="00D9638B" w:rsidRPr="006F41A1" w:rsidDel="000C78D8">
          <w:rPr>
            <w:rFonts w:ascii="Times New Roman" w:hAnsi="Times New Roman" w:cs="Times New Roman"/>
            <w:sz w:val="24"/>
            <w:szCs w:val="24"/>
          </w:rPr>
          <w:delText>pärast</w:delText>
        </w:r>
      </w:del>
      <w:r w:rsidR="00D9638B" w:rsidRPr="006F41A1">
        <w:rPr>
          <w:rFonts w:ascii="Times New Roman" w:hAnsi="Times New Roman" w:cs="Times New Roman"/>
          <w:sz w:val="24"/>
          <w:szCs w:val="24"/>
        </w:rPr>
        <w:t xml:space="preserve"> </w:t>
      </w:r>
      <w:r w:rsidR="0080783C" w:rsidRPr="006F41A1">
        <w:rPr>
          <w:rFonts w:ascii="Times New Roman" w:hAnsi="Times New Roman" w:cs="Times New Roman"/>
          <w:sz w:val="24"/>
          <w:szCs w:val="24"/>
        </w:rPr>
        <w:t>teksti</w:t>
      </w:r>
      <w:r w:rsidR="00D9638B" w:rsidRPr="006F41A1">
        <w:rPr>
          <w:rFonts w:ascii="Times New Roman" w:hAnsi="Times New Roman" w:cs="Times New Roman"/>
          <w:sz w:val="24"/>
          <w:szCs w:val="24"/>
        </w:rPr>
        <w:t>osa „</w:t>
      </w:r>
      <w:r w:rsidR="006D0D7A" w:rsidRPr="006F41A1">
        <w:rPr>
          <w:rFonts w:ascii="Times New Roman" w:hAnsi="Times New Roman" w:cs="Times New Roman"/>
          <w:sz w:val="24"/>
          <w:szCs w:val="24"/>
        </w:rPr>
        <w:t xml:space="preserve">§ 17 lõikes 2“ </w:t>
      </w:r>
      <w:r w:rsidR="0080783C" w:rsidRPr="006F41A1">
        <w:rPr>
          <w:rFonts w:ascii="Times New Roman" w:hAnsi="Times New Roman" w:cs="Times New Roman"/>
          <w:sz w:val="24"/>
          <w:szCs w:val="24"/>
        </w:rPr>
        <w:t>teksti</w:t>
      </w:r>
      <w:r w:rsidR="006D0D7A" w:rsidRPr="006F41A1">
        <w:rPr>
          <w:rFonts w:ascii="Times New Roman" w:hAnsi="Times New Roman" w:cs="Times New Roman"/>
          <w:sz w:val="24"/>
          <w:szCs w:val="24"/>
        </w:rPr>
        <w:t>osaga „</w:t>
      </w:r>
      <w:ins w:id="33" w:author="Helen Uustalu" w:date="2024-06-19T16:30:00Z">
        <w:r w:rsidR="000C78D8" w:rsidRPr="006F41A1">
          <w:rPr>
            <w:rFonts w:ascii="Times New Roman" w:hAnsi="Times New Roman" w:cs="Times New Roman"/>
            <w:sz w:val="24"/>
            <w:szCs w:val="24"/>
          </w:rPr>
          <w:t>§ 17 lõikes 2</w:t>
        </w:r>
        <w:r w:rsidR="000C78D8">
          <w:rPr>
            <w:rFonts w:ascii="Times New Roman" w:hAnsi="Times New Roman" w:cs="Times New Roman"/>
            <w:sz w:val="24"/>
            <w:szCs w:val="24"/>
          </w:rPr>
          <w:t xml:space="preserve"> </w:t>
        </w:r>
      </w:ins>
      <w:r w:rsidR="006D0D7A" w:rsidRPr="006F41A1">
        <w:rPr>
          <w:rFonts w:ascii="Times New Roman" w:hAnsi="Times New Roman" w:cs="Times New Roman"/>
          <w:sz w:val="24"/>
          <w:szCs w:val="24"/>
        </w:rPr>
        <w:t>ja § 19</w:t>
      </w:r>
      <w:r w:rsidR="006D0D7A" w:rsidRPr="006F41A1">
        <w:rPr>
          <w:rFonts w:ascii="Times New Roman" w:hAnsi="Times New Roman" w:cs="Times New Roman"/>
          <w:sz w:val="24"/>
          <w:szCs w:val="24"/>
          <w:vertAlign w:val="superscript"/>
        </w:rPr>
        <w:t>1</w:t>
      </w:r>
      <w:r w:rsidR="006D0D7A" w:rsidRPr="006F41A1">
        <w:rPr>
          <w:rFonts w:ascii="Times New Roman" w:hAnsi="Times New Roman" w:cs="Times New Roman"/>
          <w:sz w:val="24"/>
          <w:szCs w:val="24"/>
        </w:rPr>
        <w:t xml:space="preserve"> lõike 3 punktis 2“;</w:t>
      </w:r>
    </w:p>
    <w:bookmarkEnd w:id="22"/>
    <w:p w14:paraId="45C41A3D" w14:textId="77777777" w:rsidR="002B08E5" w:rsidRPr="006F41A1" w:rsidRDefault="002B08E5" w:rsidP="006A401B">
      <w:pPr>
        <w:spacing w:after="0" w:line="240" w:lineRule="auto"/>
        <w:jc w:val="both"/>
        <w:rPr>
          <w:rFonts w:ascii="Times New Roman" w:hAnsi="Times New Roman" w:cs="Times New Roman"/>
          <w:b/>
          <w:bCs/>
          <w:sz w:val="24"/>
          <w:szCs w:val="24"/>
        </w:rPr>
      </w:pPr>
    </w:p>
    <w:p w14:paraId="72CA9DBF" w14:textId="2CF6EB67" w:rsidR="00716205" w:rsidRPr="006F41A1" w:rsidRDefault="00344A22"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00DF3EC4" w:rsidRPr="006F41A1">
        <w:rPr>
          <w:rFonts w:ascii="Times New Roman" w:hAnsi="Times New Roman" w:cs="Times New Roman"/>
          <w:b/>
          <w:bCs/>
          <w:sz w:val="24"/>
          <w:szCs w:val="24"/>
        </w:rPr>
        <w:t>2</w:t>
      </w:r>
      <w:r w:rsidR="26DC9225" w:rsidRPr="006F41A1">
        <w:rPr>
          <w:rFonts w:ascii="Times New Roman" w:hAnsi="Times New Roman" w:cs="Times New Roman"/>
          <w:b/>
          <w:bCs/>
          <w:sz w:val="24"/>
          <w:szCs w:val="24"/>
        </w:rPr>
        <w:t>)</w:t>
      </w:r>
      <w:r w:rsidR="26DC9225" w:rsidRPr="006F41A1">
        <w:rPr>
          <w:rFonts w:ascii="Times New Roman" w:hAnsi="Times New Roman" w:cs="Times New Roman"/>
          <w:sz w:val="24"/>
          <w:szCs w:val="24"/>
        </w:rPr>
        <w:t xml:space="preserve"> </w:t>
      </w:r>
      <w:r w:rsidR="003D1641" w:rsidRPr="006F41A1">
        <w:rPr>
          <w:rFonts w:ascii="Times New Roman" w:hAnsi="Times New Roman" w:cs="Times New Roman"/>
          <w:sz w:val="24"/>
          <w:szCs w:val="24"/>
        </w:rPr>
        <w:t xml:space="preserve">paragrahvi </w:t>
      </w:r>
      <w:r w:rsidR="26DC9225" w:rsidRPr="006F41A1">
        <w:rPr>
          <w:rFonts w:ascii="Times New Roman" w:hAnsi="Times New Roman" w:cs="Times New Roman"/>
          <w:sz w:val="24"/>
          <w:szCs w:val="24"/>
        </w:rPr>
        <w:t>35 lõige</w:t>
      </w:r>
      <w:r w:rsidR="006620B0" w:rsidRPr="006F41A1">
        <w:rPr>
          <w:rFonts w:ascii="Times New Roman" w:hAnsi="Times New Roman" w:cs="Times New Roman"/>
          <w:sz w:val="24"/>
          <w:szCs w:val="24"/>
        </w:rPr>
        <w:t xml:space="preserve"> 2</w:t>
      </w:r>
      <w:r w:rsidR="26DC9225" w:rsidRPr="006F41A1">
        <w:rPr>
          <w:rFonts w:ascii="Times New Roman" w:hAnsi="Times New Roman" w:cs="Times New Roman"/>
          <w:sz w:val="24"/>
          <w:szCs w:val="24"/>
        </w:rPr>
        <w:t xml:space="preserve"> muudetakse ja sõnastatakse järgmiselt: </w:t>
      </w:r>
    </w:p>
    <w:p w14:paraId="008EDD0E" w14:textId="77777777" w:rsidR="00DA0D2C" w:rsidRPr="006F41A1" w:rsidRDefault="00DA0D2C" w:rsidP="006A401B">
      <w:pPr>
        <w:spacing w:after="0" w:line="240" w:lineRule="auto"/>
        <w:jc w:val="both"/>
        <w:rPr>
          <w:rFonts w:ascii="Times New Roman" w:hAnsi="Times New Roman" w:cs="Times New Roman"/>
          <w:sz w:val="24"/>
          <w:szCs w:val="24"/>
        </w:rPr>
      </w:pPr>
    </w:p>
    <w:p w14:paraId="04D53B7C" w14:textId="14DE85AB" w:rsidR="00A75AB1" w:rsidRPr="006F41A1" w:rsidRDefault="007131A2"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26DC9225" w:rsidRPr="006F41A1">
        <w:rPr>
          <w:rFonts w:ascii="Times New Roman" w:hAnsi="Times New Roman" w:cs="Times New Roman"/>
          <w:sz w:val="24"/>
          <w:szCs w:val="24"/>
        </w:rPr>
        <w:t>(2) Ema vanemahüvitist on õigus saada 70 kalendripäeva enne lapse eeldatavat sünnikuupäeva isikul, kelle raseduse on tuvastanud arst või ämmaemand ja</w:t>
      </w:r>
      <w:r w:rsidR="00FF7C4C" w:rsidRPr="006F41A1">
        <w:rPr>
          <w:rFonts w:ascii="Times New Roman" w:hAnsi="Times New Roman" w:cs="Times New Roman"/>
          <w:sz w:val="24"/>
          <w:szCs w:val="24"/>
        </w:rPr>
        <w:t xml:space="preserve"> kes vastab ühele jär</w:t>
      </w:r>
      <w:r w:rsidR="0019329D" w:rsidRPr="006F41A1">
        <w:rPr>
          <w:rFonts w:ascii="Times New Roman" w:hAnsi="Times New Roman" w:cs="Times New Roman"/>
          <w:sz w:val="24"/>
          <w:szCs w:val="24"/>
        </w:rPr>
        <w:t>g</w:t>
      </w:r>
      <w:r w:rsidR="00FF7C4C" w:rsidRPr="006F41A1">
        <w:rPr>
          <w:rFonts w:ascii="Times New Roman" w:hAnsi="Times New Roman" w:cs="Times New Roman"/>
          <w:sz w:val="24"/>
          <w:szCs w:val="24"/>
        </w:rPr>
        <w:t>mistest tingimustest</w:t>
      </w:r>
      <w:r w:rsidR="26DC9225" w:rsidRPr="006F41A1">
        <w:rPr>
          <w:rFonts w:ascii="Times New Roman" w:hAnsi="Times New Roman" w:cs="Times New Roman"/>
          <w:sz w:val="24"/>
          <w:szCs w:val="24"/>
        </w:rPr>
        <w:t>:</w:t>
      </w:r>
    </w:p>
    <w:p w14:paraId="592FA469" w14:textId="1203A852" w:rsidR="00C24B69"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1) </w:t>
      </w:r>
      <w:r w:rsidR="00FD20E2" w:rsidRPr="006F41A1">
        <w:rPr>
          <w:rFonts w:ascii="Times New Roman" w:hAnsi="Times New Roman" w:cs="Times New Roman"/>
          <w:sz w:val="24"/>
          <w:szCs w:val="24"/>
        </w:rPr>
        <w:t>tal</w:t>
      </w:r>
      <w:r w:rsidRPr="006F41A1">
        <w:rPr>
          <w:rFonts w:ascii="Times New Roman" w:hAnsi="Times New Roman" w:cs="Times New Roman"/>
          <w:sz w:val="24"/>
          <w:szCs w:val="24"/>
        </w:rPr>
        <w:t xml:space="preserve"> on õigus </w:t>
      </w:r>
      <w:r w:rsidR="00FD20E2" w:rsidRPr="006F41A1">
        <w:rPr>
          <w:rFonts w:ascii="Times New Roman" w:hAnsi="Times New Roman" w:cs="Times New Roman"/>
          <w:sz w:val="24"/>
          <w:szCs w:val="24"/>
        </w:rPr>
        <w:t xml:space="preserve">saada </w:t>
      </w:r>
      <w:r w:rsidRPr="006F41A1">
        <w:rPr>
          <w:rFonts w:ascii="Times New Roman" w:hAnsi="Times New Roman" w:cs="Times New Roman"/>
          <w:sz w:val="24"/>
          <w:szCs w:val="24"/>
        </w:rPr>
        <w:t>ajutise töövõimetuse hüvitis</w:t>
      </w:r>
      <w:r w:rsidR="00FD20E2" w:rsidRPr="006F41A1">
        <w:rPr>
          <w:rFonts w:ascii="Times New Roman" w:hAnsi="Times New Roman" w:cs="Times New Roman"/>
          <w:sz w:val="24"/>
          <w:szCs w:val="24"/>
        </w:rPr>
        <w:t>t</w:t>
      </w:r>
      <w:r w:rsidRPr="006F41A1">
        <w:rPr>
          <w:rFonts w:ascii="Times New Roman" w:hAnsi="Times New Roman" w:cs="Times New Roman"/>
          <w:sz w:val="24"/>
          <w:szCs w:val="24"/>
        </w:rPr>
        <w:t xml:space="preserve"> ravikindlustuse seaduse alusel;</w:t>
      </w:r>
    </w:p>
    <w:p w14:paraId="677CC599" w14:textId="44571C1D" w:rsidR="00DA0D2C" w:rsidRPr="006F41A1" w:rsidRDefault="00C24B69"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2) </w:t>
      </w:r>
      <w:commentRangeStart w:id="34"/>
      <w:r w:rsidR="00FD20E2" w:rsidRPr="006F41A1">
        <w:rPr>
          <w:rFonts w:ascii="Times New Roman" w:hAnsi="Times New Roman" w:cs="Times New Roman"/>
          <w:sz w:val="24"/>
          <w:szCs w:val="24"/>
        </w:rPr>
        <w:t>ta</w:t>
      </w:r>
      <w:r w:rsidR="00844D1D" w:rsidRPr="006F41A1">
        <w:rPr>
          <w:rFonts w:ascii="Times New Roman" w:hAnsi="Times New Roman" w:cs="Times New Roman"/>
          <w:sz w:val="24"/>
          <w:szCs w:val="24"/>
        </w:rPr>
        <w:t xml:space="preserve"> ei tööta</w:t>
      </w:r>
      <w:r w:rsidR="00C56917" w:rsidRPr="006F41A1">
        <w:rPr>
          <w:rFonts w:ascii="Times New Roman" w:hAnsi="Times New Roman" w:cs="Times New Roman"/>
          <w:sz w:val="24"/>
          <w:szCs w:val="24"/>
        </w:rPr>
        <w:t xml:space="preserve"> ja </w:t>
      </w:r>
      <w:r w:rsidR="00FD20E2" w:rsidRPr="006F41A1">
        <w:rPr>
          <w:rFonts w:ascii="Times New Roman" w:hAnsi="Times New Roman" w:cs="Times New Roman"/>
          <w:sz w:val="24"/>
          <w:szCs w:val="24"/>
        </w:rPr>
        <w:t>tema</w:t>
      </w:r>
      <w:r w:rsidR="00B03A5F" w:rsidRPr="006F41A1">
        <w:rPr>
          <w:rFonts w:ascii="Times New Roman" w:hAnsi="Times New Roman" w:cs="Times New Roman"/>
          <w:sz w:val="24"/>
          <w:szCs w:val="24"/>
        </w:rPr>
        <w:t xml:space="preserve"> </w:t>
      </w:r>
      <w:r w:rsidR="00EC6916" w:rsidRPr="006F41A1">
        <w:rPr>
          <w:rFonts w:ascii="Times New Roman" w:hAnsi="Times New Roman" w:cs="Times New Roman"/>
          <w:sz w:val="24"/>
          <w:szCs w:val="24"/>
        </w:rPr>
        <w:t>l</w:t>
      </w:r>
      <w:r w:rsidR="125D9AFE" w:rsidRPr="006F41A1">
        <w:rPr>
          <w:rFonts w:ascii="Times New Roman" w:hAnsi="Times New Roman" w:cs="Times New Roman"/>
          <w:sz w:val="24"/>
          <w:szCs w:val="24"/>
        </w:rPr>
        <w:t xml:space="preserve">apse </w:t>
      </w:r>
      <w:r w:rsidR="00C56917" w:rsidRPr="006F41A1">
        <w:rPr>
          <w:rFonts w:ascii="Times New Roman" w:hAnsi="Times New Roman" w:cs="Times New Roman"/>
          <w:sz w:val="24"/>
          <w:szCs w:val="24"/>
        </w:rPr>
        <w:t xml:space="preserve">teine </w:t>
      </w:r>
      <w:r w:rsidR="00ED58DA" w:rsidRPr="006F41A1">
        <w:rPr>
          <w:rFonts w:ascii="Times New Roman" w:hAnsi="Times New Roman" w:cs="Times New Roman"/>
          <w:sz w:val="24"/>
          <w:szCs w:val="24"/>
        </w:rPr>
        <w:t xml:space="preserve">vanem </w:t>
      </w:r>
      <w:r w:rsidR="125D9AFE" w:rsidRPr="006F41A1">
        <w:rPr>
          <w:rFonts w:ascii="Times New Roman" w:hAnsi="Times New Roman" w:cs="Times New Roman"/>
          <w:sz w:val="24"/>
          <w:szCs w:val="24"/>
        </w:rPr>
        <w:t>on surnud</w:t>
      </w:r>
      <w:r w:rsidR="00A649FB" w:rsidRPr="006F41A1">
        <w:rPr>
          <w:rFonts w:ascii="Times New Roman" w:hAnsi="Times New Roman" w:cs="Times New Roman"/>
          <w:sz w:val="24"/>
          <w:szCs w:val="24"/>
        </w:rPr>
        <w:t xml:space="preserve">, mille kohta esitab </w:t>
      </w:r>
      <w:r w:rsidR="003511C9" w:rsidRPr="006F41A1">
        <w:rPr>
          <w:rFonts w:ascii="Times New Roman" w:hAnsi="Times New Roman" w:cs="Times New Roman"/>
          <w:sz w:val="24"/>
          <w:szCs w:val="24"/>
        </w:rPr>
        <w:t xml:space="preserve">ema </w:t>
      </w:r>
      <w:r w:rsidR="00A649FB" w:rsidRPr="006F41A1">
        <w:rPr>
          <w:rFonts w:ascii="Times New Roman" w:hAnsi="Times New Roman" w:cs="Times New Roman"/>
          <w:sz w:val="24"/>
          <w:szCs w:val="24"/>
        </w:rPr>
        <w:t xml:space="preserve">Sotsiaalkindlustusametile kirjaliku </w:t>
      </w:r>
      <w:r w:rsidR="005F1FA0" w:rsidRPr="006F41A1">
        <w:rPr>
          <w:rFonts w:ascii="Times New Roman" w:hAnsi="Times New Roman" w:cs="Times New Roman"/>
          <w:sz w:val="24"/>
          <w:szCs w:val="24"/>
        </w:rPr>
        <w:t>tõendi</w:t>
      </w:r>
      <w:r w:rsidR="00E32E75" w:rsidRPr="006F41A1">
        <w:rPr>
          <w:rFonts w:ascii="Times New Roman" w:hAnsi="Times New Roman" w:cs="Times New Roman"/>
          <w:sz w:val="24"/>
          <w:szCs w:val="24"/>
        </w:rPr>
        <w:t>.</w:t>
      </w:r>
      <w:r w:rsidR="00DA0D2C" w:rsidRPr="006F41A1">
        <w:rPr>
          <w:rFonts w:ascii="Times New Roman" w:hAnsi="Times New Roman" w:cs="Times New Roman"/>
          <w:sz w:val="24"/>
          <w:szCs w:val="24"/>
        </w:rPr>
        <w:t>“</w:t>
      </w:r>
      <w:r w:rsidR="003511C9">
        <w:rPr>
          <w:rFonts w:ascii="Times New Roman" w:hAnsi="Times New Roman" w:cs="Times New Roman"/>
          <w:sz w:val="24"/>
          <w:szCs w:val="24"/>
        </w:rPr>
        <w:t>;</w:t>
      </w:r>
      <w:commentRangeEnd w:id="34"/>
      <w:r w:rsidR="00A90E67">
        <w:rPr>
          <w:rStyle w:val="Kommentaariviide"/>
        </w:rPr>
        <w:commentReference w:id="34"/>
      </w:r>
    </w:p>
    <w:p w14:paraId="3AFC5438" w14:textId="77777777" w:rsidR="00BB6CCB" w:rsidRPr="006F41A1" w:rsidRDefault="00BB6CCB" w:rsidP="006A401B">
      <w:pPr>
        <w:spacing w:after="0" w:line="240" w:lineRule="auto"/>
        <w:jc w:val="both"/>
        <w:rPr>
          <w:rFonts w:ascii="Times New Roman" w:hAnsi="Times New Roman" w:cs="Times New Roman"/>
          <w:sz w:val="24"/>
          <w:szCs w:val="24"/>
        </w:rPr>
      </w:pPr>
    </w:p>
    <w:p w14:paraId="0200751B" w14:textId="2573F7ED" w:rsidR="00BB6CCB"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006119C8" w:rsidRPr="006F41A1">
        <w:rPr>
          <w:rFonts w:ascii="Times New Roman" w:hAnsi="Times New Roman" w:cs="Times New Roman"/>
          <w:b/>
          <w:bCs/>
          <w:sz w:val="24"/>
          <w:szCs w:val="24"/>
        </w:rPr>
        <w:t>3</w:t>
      </w:r>
      <w:r w:rsidRPr="006F41A1">
        <w:rPr>
          <w:rFonts w:ascii="Times New Roman" w:hAnsi="Times New Roman" w:cs="Times New Roman"/>
          <w:b/>
          <w:bCs/>
          <w:sz w:val="24"/>
          <w:szCs w:val="24"/>
        </w:rPr>
        <w:t>)</w:t>
      </w:r>
      <w:r w:rsidRPr="006F41A1">
        <w:rPr>
          <w:rFonts w:ascii="Times New Roman" w:hAnsi="Times New Roman" w:cs="Times New Roman"/>
          <w:sz w:val="24"/>
          <w:szCs w:val="24"/>
        </w:rPr>
        <w:t xml:space="preserve"> seadus</w:t>
      </w:r>
      <w:ins w:id="35" w:author="Helen Uustalu" w:date="2024-06-19T16:31:00Z">
        <w:r w:rsidR="000C78D8">
          <w:rPr>
            <w:rFonts w:ascii="Times New Roman" w:hAnsi="Times New Roman" w:cs="Times New Roman"/>
            <w:sz w:val="24"/>
            <w:szCs w:val="24"/>
          </w:rPr>
          <w:t xml:space="preserve">e 5. peatüki 1. jagu </w:t>
        </w:r>
      </w:ins>
      <w:del w:id="36" w:author="Helen Uustalu" w:date="2024-06-19T16:31:00Z">
        <w:r w:rsidRPr="006F41A1" w:rsidDel="000C78D8">
          <w:rPr>
            <w:rFonts w:ascii="Times New Roman" w:hAnsi="Times New Roman" w:cs="Times New Roman"/>
            <w:sz w:val="24"/>
            <w:szCs w:val="24"/>
          </w:rPr>
          <w:delText>t</w:delText>
        </w:r>
      </w:del>
      <w:r w:rsidRPr="006F41A1">
        <w:rPr>
          <w:rFonts w:ascii="Times New Roman" w:hAnsi="Times New Roman" w:cs="Times New Roman"/>
          <w:sz w:val="24"/>
          <w:szCs w:val="24"/>
        </w:rPr>
        <w:t xml:space="preserve"> täiendatakse §-ga </w:t>
      </w:r>
      <w:r w:rsidR="007703BB" w:rsidRPr="006F41A1">
        <w:rPr>
          <w:rFonts w:ascii="Times New Roman" w:hAnsi="Times New Roman" w:cs="Times New Roman"/>
          <w:sz w:val="24"/>
          <w:szCs w:val="24"/>
        </w:rPr>
        <w:t>63</w:t>
      </w:r>
      <w:r w:rsidR="0005610C" w:rsidRPr="006F41A1">
        <w:rPr>
          <w:rFonts w:ascii="Times New Roman" w:hAnsi="Times New Roman" w:cs="Times New Roman"/>
          <w:sz w:val="24"/>
          <w:szCs w:val="24"/>
          <w:vertAlign w:val="superscript"/>
        </w:rPr>
        <w:t>9</w:t>
      </w:r>
      <w:r w:rsidR="007703BB" w:rsidRPr="006F41A1">
        <w:rPr>
          <w:rFonts w:ascii="Times New Roman" w:hAnsi="Times New Roman" w:cs="Times New Roman"/>
          <w:sz w:val="24"/>
          <w:szCs w:val="24"/>
        </w:rPr>
        <w:t xml:space="preserve"> </w:t>
      </w:r>
      <w:r w:rsidRPr="006F41A1">
        <w:rPr>
          <w:rFonts w:ascii="Times New Roman" w:hAnsi="Times New Roman" w:cs="Times New Roman"/>
          <w:sz w:val="24"/>
          <w:szCs w:val="24"/>
        </w:rPr>
        <w:t>järgmises sõnastuses:</w:t>
      </w:r>
    </w:p>
    <w:p w14:paraId="1016267A" w14:textId="77777777" w:rsidR="009901F7" w:rsidRPr="006F41A1" w:rsidRDefault="009901F7" w:rsidP="006A401B">
      <w:pPr>
        <w:spacing w:after="0" w:line="240" w:lineRule="auto"/>
        <w:jc w:val="both"/>
        <w:rPr>
          <w:rFonts w:ascii="Times New Roman" w:hAnsi="Times New Roman" w:cs="Times New Roman"/>
          <w:sz w:val="24"/>
          <w:szCs w:val="24"/>
        </w:rPr>
      </w:pPr>
    </w:p>
    <w:p w14:paraId="6CADFD00" w14:textId="2218DAA9" w:rsidR="009B161B" w:rsidRPr="006F41A1" w:rsidRDefault="26DC922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bCs/>
          <w:sz w:val="24"/>
          <w:szCs w:val="24"/>
        </w:rPr>
        <w:t>§ 63</w:t>
      </w:r>
      <w:r w:rsidRPr="006F41A1">
        <w:rPr>
          <w:rFonts w:ascii="Times New Roman" w:hAnsi="Times New Roman" w:cs="Times New Roman"/>
          <w:b/>
          <w:bCs/>
          <w:sz w:val="24"/>
          <w:szCs w:val="24"/>
          <w:vertAlign w:val="superscript"/>
        </w:rPr>
        <w:t>9</w:t>
      </w:r>
      <w:r w:rsidR="0080783C" w:rsidRPr="006F41A1">
        <w:rPr>
          <w:rFonts w:ascii="Times New Roman" w:hAnsi="Times New Roman" w:cs="Times New Roman"/>
          <w:b/>
          <w:bCs/>
          <w:sz w:val="24"/>
          <w:szCs w:val="24"/>
        </w:rPr>
        <w:t>.</w:t>
      </w:r>
      <w:r w:rsidRPr="006F41A1">
        <w:rPr>
          <w:rFonts w:ascii="Times New Roman" w:hAnsi="Times New Roman" w:cs="Times New Roman"/>
          <w:b/>
          <w:bCs/>
          <w:sz w:val="24"/>
          <w:szCs w:val="24"/>
        </w:rPr>
        <w:t xml:space="preserve"> Toitjakaotustoetuse maksmine enne 2026. aasta 1. oktoobrit tekkinud õiguse korral</w:t>
      </w:r>
    </w:p>
    <w:p w14:paraId="03C23ED3" w14:textId="06CFCB11" w:rsidR="009901F7" w:rsidRPr="006F41A1" w:rsidRDefault="009901F7"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bCs/>
          <w:sz w:val="24"/>
          <w:szCs w:val="24"/>
        </w:rPr>
        <w:t xml:space="preserve"> </w:t>
      </w:r>
    </w:p>
    <w:p w14:paraId="4DF0D20F" w14:textId="611326BF" w:rsidR="009901F7" w:rsidRPr="006F41A1" w:rsidRDefault="009901F7"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(1) </w:t>
      </w:r>
      <w:r w:rsidR="00F42A92" w:rsidRPr="006F41A1">
        <w:rPr>
          <w:rFonts w:ascii="Times New Roman" w:hAnsi="Times New Roman" w:cs="Times New Roman"/>
          <w:sz w:val="24"/>
          <w:szCs w:val="24"/>
        </w:rPr>
        <w:t>Toitja</w:t>
      </w:r>
      <w:r w:rsidRPr="006F41A1">
        <w:rPr>
          <w:rFonts w:ascii="Times New Roman" w:hAnsi="Times New Roman" w:cs="Times New Roman"/>
          <w:sz w:val="24"/>
          <w:szCs w:val="24"/>
        </w:rPr>
        <w:t xml:space="preserve"> lapsele, kellele makstakse enne 2026. aasta 1. oktoobrit kehtinud riikliku pensionikindlustuse seaduse § 20 lõike 2 punkti 1 alusel toitjakaotuspensioni või </w:t>
      </w:r>
      <w:ins w:id="37" w:author="Helen Uustalu" w:date="2024-06-19T16:32:00Z">
        <w:r w:rsidR="000C78D8">
          <w:rPr>
            <w:rFonts w:ascii="Times New Roman" w:hAnsi="Times New Roman" w:cs="Times New Roman"/>
            <w:sz w:val="24"/>
            <w:szCs w:val="24"/>
          </w:rPr>
          <w:t xml:space="preserve">sama seaduse </w:t>
        </w:r>
      </w:ins>
      <w:r w:rsidRPr="006F41A1">
        <w:rPr>
          <w:rFonts w:ascii="Times New Roman" w:hAnsi="Times New Roman" w:cs="Times New Roman"/>
          <w:sz w:val="24"/>
          <w:szCs w:val="24"/>
        </w:rPr>
        <w:t>§ 22 lõike 1 punkti 3 alusel rahvapensioni, määratakse käesoleva seaduse alusel toitjakaotustoetus järgmiselt:</w:t>
      </w:r>
    </w:p>
    <w:p w14:paraId="2AB76623" w14:textId="0ABA093F" w:rsidR="009901F7"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1) toitjakaotustoetuse suuruses, kui temale varem makstud pensioni suurus oli sellest väiksem või sellega võrdne;</w:t>
      </w:r>
    </w:p>
    <w:p w14:paraId="58D61AA4" w14:textId="18CBFE70" w:rsidR="009901F7"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2) 2026. aasta 30. septembri seisuga maksmisele kuuluva pensioni suuruses, kui temale varem makstud pension oli toitjakaotustoetusest suurem.</w:t>
      </w:r>
    </w:p>
    <w:p w14:paraId="79165F6D" w14:textId="77777777" w:rsidR="009B161B" w:rsidRPr="006F41A1" w:rsidRDefault="009B161B" w:rsidP="006A401B">
      <w:pPr>
        <w:spacing w:after="0" w:line="240" w:lineRule="auto"/>
        <w:jc w:val="both"/>
        <w:rPr>
          <w:rFonts w:ascii="Times New Roman" w:hAnsi="Times New Roman" w:cs="Times New Roman"/>
          <w:sz w:val="24"/>
          <w:szCs w:val="24"/>
        </w:rPr>
      </w:pPr>
    </w:p>
    <w:p w14:paraId="009F6FDF" w14:textId="08258D1E" w:rsidR="00841DD3" w:rsidRPr="006F41A1" w:rsidRDefault="00841DD3" w:rsidP="006A401B">
      <w:pPr>
        <w:spacing w:after="0" w:line="240" w:lineRule="auto"/>
        <w:jc w:val="both"/>
        <w:rPr>
          <w:rFonts w:ascii="Times New Roman" w:hAnsi="Times New Roman" w:cs="Times New Roman"/>
          <w:sz w:val="24"/>
          <w:szCs w:val="24"/>
        </w:rPr>
      </w:pPr>
      <w:bookmarkStart w:id="38" w:name="_Hlk165390082"/>
      <w:r w:rsidRPr="006F41A1">
        <w:rPr>
          <w:rFonts w:ascii="Times New Roman" w:hAnsi="Times New Roman" w:cs="Times New Roman"/>
          <w:sz w:val="24"/>
          <w:szCs w:val="24"/>
        </w:rPr>
        <w:t>(2) Toitjakaotustoetust makstakse käesoleva paragrahvi lõikes 1 nimetatud lapsele:</w:t>
      </w:r>
    </w:p>
    <w:p w14:paraId="7F937E12" w14:textId="23A37797" w:rsidR="00841DD3" w:rsidRPr="006F41A1" w:rsidRDefault="00841DD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1) </w:t>
      </w:r>
      <w:r w:rsidR="0087405B" w:rsidRPr="006F41A1">
        <w:rPr>
          <w:rFonts w:ascii="Times New Roman" w:hAnsi="Times New Roman" w:cs="Times New Roman"/>
          <w:sz w:val="24"/>
          <w:szCs w:val="24"/>
        </w:rPr>
        <w:t xml:space="preserve">kuni 19-aastaseks saamiseni, </w:t>
      </w:r>
      <w:r w:rsidRPr="006F41A1">
        <w:rPr>
          <w:rFonts w:ascii="Times New Roman" w:hAnsi="Times New Roman" w:cs="Times New Roman"/>
          <w:sz w:val="24"/>
          <w:szCs w:val="24"/>
        </w:rPr>
        <w:t>k</w:t>
      </w:r>
      <w:r w:rsidR="0087405B" w:rsidRPr="006F41A1">
        <w:rPr>
          <w:rFonts w:ascii="Times New Roman" w:hAnsi="Times New Roman" w:cs="Times New Roman"/>
          <w:sz w:val="24"/>
          <w:szCs w:val="24"/>
        </w:rPr>
        <w:t>ui ta</w:t>
      </w:r>
      <w:r w:rsidRPr="006F41A1">
        <w:rPr>
          <w:rFonts w:ascii="Times New Roman" w:hAnsi="Times New Roman" w:cs="Times New Roman"/>
          <w:sz w:val="24"/>
          <w:szCs w:val="24"/>
        </w:rPr>
        <w:t xml:space="preserve"> on 2026. aasta 1. oktoobril alla </w:t>
      </w:r>
      <w:r w:rsidR="0080783C" w:rsidRPr="006F41A1">
        <w:rPr>
          <w:rFonts w:ascii="Times New Roman" w:hAnsi="Times New Roman" w:cs="Times New Roman"/>
          <w:sz w:val="24"/>
          <w:szCs w:val="24"/>
        </w:rPr>
        <w:t>18-</w:t>
      </w:r>
      <w:r w:rsidRPr="006F41A1">
        <w:rPr>
          <w:rFonts w:ascii="Times New Roman" w:hAnsi="Times New Roman" w:cs="Times New Roman"/>
          <w:sz w:val="24"/>
          <w:szCs w:val="24"/>
        </w:rPr>
        <w:t>aastane</w:t>
      </w:r>
      <w:r w:rsidR="0087405B" w:rsidRPr="006F41A1">
        <w:rPr>
          <w:rFonts w:ascii="Times New Roman" w:hAnsi="Times New Roman" w:cs="Times New Roman"/>
          <w:sz w:val="24"/>
          <w:szCs w:val="24"/>
        </w:rPr>
        <w:t xml:space="preserve"> ja ei õpi;</w:t>
      </w:r>
    </w:p>
    <w:p w14:paraId="5858845B" w14:textId="151CDDCD" w:rsidR="00841DD3" w:rsidRPr="006F41A1" w:rsidRDefault="00841DD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2) </w:t>
      </w:r>
      <w:r w:rsidR="0087405B" w:rsidRPr="006F41A1">
        <w:rPr>
          <w:rFonts w:ascii="Times New Roman" w:hAnsi="Times New Roman" w:cs="Times New Roman"/>
          <w:sz w:val="24"/>
          <w:szCs w:val="24"/>
        </w:rPr>
        <w:t>kuni 21-aastaseks saamiseni, kuid mitte kauem</w:t>
      </w:r>
      <w:r w:rsidR="006E4C68" w:rsidRPr="006F41A1">
        <w:rPr>
          <w:rFonts w:ascii="Times New Roman" w:hAnsi="Times New Roman" w:cs="Times New Roman"/>
          <w:sz w:val="24"/>
          <w:szCs w:val="24"/>
        </w:rPr>
        <w:t xml:space="preserve"> kui</w:t>
      </w:r>
      <w:r w:rsidR="0087405B" w:rsidRPr="006F41A1">
        <w:rPr>
          <w:rFonts w:ascii="Times New Roman" w:hAnsi="Times New Roman" w:cs="Times New Roman"/>
          <w:sz w:val="24"/>
          <w:szCs w:val="24"/>
        </w:rPr>
        <w:t xml:space="preserve"> õppeasutuse või kursuse nimekirjast väljaarvamise kuu lõpuni, kui ta </w:t>
      </w:r>
      <w:r w:rsidRPr="006F41A1">
        <w:rPr>
          <w:rFonts w:ascii="Times New Roman" w:hAnsi="Times New Roman" w:cs="Times New Roman"/>
          <w:sz w:val="24"/>
          <w:szCs w:val="24"/>
        </w:rPr>
        <w:t xml:space="preserve">on </w:t>
      </w:r>
      <w:r w:rsidR="0060390D" w:rsidRPr="006F41A1">
        <w:rPr>
          <w:rFonts w:ascii="Times New Roman" w:hAnsi="Times New Roman" w:cs="Times New Roman"/>
          <w:sz w:val="24"/>
          <w:szCs w:val="24"/>
        </w:rPr>
        <w:t xml:space="preserve">2026. aasta 1. oktoobril </w:t>
      </w:r>
      <w:r w:rsidR="00601BE2" w:rsidRPr="006F41A1">
        <w:rPr>
          <w:rFonts w:ascii="Times New Roman" w:hAnsi="Times New Roman" w:cs="Times New Roman"/>
          <w:sz w:val="24"/>
          <w:szCs w:val="24"/>
        </w:rPr>
        <w:t xml:space="preserve">alla </w:t>
      </w:r>
      <w:r w:rsidR="0080783C" w:rsidRPr="006F41A1">
        <w:rPr>
          <w:rFonts w:ascii="Times New Roman" w:hAnsi="Times New Roman" w:cs="Times New Roman"/>
          <w:sz w:val="24"/>
          <w:szCs w:val="24"/>
        </w:rPr>
        <w:t>18-</w:t>
      </w:r>
      <w:r w:rsidRPr="006F41A1">
        <w:rPr>
          <w:rFonts w:ascii="Times New Roman" w:hAnsi="Times New Roman" w:cs="Times New Roman"/>
          <w:sz w:val="24"/>
          <w:szCs w:val="24"/>
        </w:rPr>
        <w:t xml:space="preserve">aastane ja asub hiljemalt </w:t>
      </w:r>
      <w:r w:rsidR="0087405B" w:rsidRPr="006F41A1">
        <w:rPr>
          <w:rFonts w:ascii="Times New Roman" w:hAnsi="Times New Roman" w:cs="Times New Roman"/>
          <w:sz w:val="24"/>
          <w:szCs w:val="24"/>
        </w:rPr>
        <w:t xml:space="preserve">2027. aasta </w:t>
      </w:r>
      <w:r w:rsidRPr="006F41A1">
        <w:rPr>
          <w:rFonts w:ascii="Times New Roman" w:hAnsi="Times New Roman" w:cs="Times New Roman"/>
          <w:sz w:val="24"/>
          <w:szCs w:val="24"/>
        </w:rPr>
        <w:t xml:space="preserve">1. </w:t>
      </w:r>
      <w:r w:rsidRPr="006F41A1" w:rsidDel="00FE4433">
        <w:rPr>
          <w:rFonts w:ascii="Times New Roman" w:hAnsi="Times New Roman" w:cs="Times New Roman"/>
          <w:sz w:val="24"/>
          <w:szCs w:val="24"/>
        </w:rPr>
        <w:t xml:space="preserve">veebruaril </w:t>
      </w:r>
      <w:r w:rsidR="003855B3" w:rsidRPr="006F41A1" w:rsidDel="00FE4433">
        <w:rPr>
          <w:rFonts w:ascii="Times New Roman" w:hAnsi="Times New Roman" w:cs="Times New Roman"/>
          <w:sz w:val="24"/>
          <w:szCs w:val="24"/>
        </w:rPr>
        <w:t xml:space="preserve">õppima </w:t>
      </w:r>
      <w:r w:rsidRPr="006F41A1" w:rsidDel="00FE4433">
        <w:rPr>
          <w:rFonts w:ascii="Times New Roman" w:hAnsi="Times New Roman" w:cs="Times New Roman"/>
          <w:sz w:val="24"/>
          <w:szCs w:val="24"/>
        </w:rPr>
        <w:t>põhi-, kesk- või kõrgharidusõppes, kutseõppe tasemeõppes või Haridus-</w:t>
      </w:r>
      <w:r w:rsidR="00FD20E2" w:rsidRPr="006F41A1">
        <w:rPr>
          <w:rFonts w:ascii="Times New Roman" w:hAnsi="Times New Roman" w:cs="Times New Roman"/>
          <w:sz w:val="24"/>
          <w:szCs w:val="24"/>
        </w:rPr>
        <w:t xml:space="preserve"> ja</w:t>
      </w:r>
      <w:r w:rsidRPr="006F41A1" w:rsidDel="00FE4433">
        <w:rPr>
          <w:rFonts w:ascii="Times New Roman" w:hAnsi="Times New Roman" w:cs="Times New Roman"/>
          <w:sz w:val="24"/>
          <w:szCs w:val="24"/>
        </w:rPr>
        <w:t xml:space="preserve"> Teadu</w:t>
      </w:r>
      <w:r w:rsidR="00BD3AF9" w:rsidRPr="006F41A1">
        <w:rPr>
          <w:rFonts w:ascii="Times New Roman" w:hAnsi="Times New Roman" w:cs="Times New Roman"/>
          <w:sz w:val="24"/>
          <w:szCs w:val="24"/>
        </w:rPr>
        <w:t>s</w:t>
      </w:r>
      <w:r w:rsidRPr="006F41A1" w:rsidDel="00FE4433">
        <w:rPr>
          <w:rFonts w:ascii="Times New Roman" w:hAnsi="Times New Roman" w:cs="Times New Roman"/>
          <w:sz w:val="24"/>
          <w:szCs w:val="24"/>
        </w:rPr>
        <w:t>ministeeriumi hallatava statsionaarse õppega täiend</w:t>
      </w:r>
      <w:r w:rsidR="00FD20E2" w:rsidRPr="006F41A1">
        <w:rPr>
          <w:rFonts w:ascii="Times New Roman" w:hAnsi="Times New Roman" w:cs="Times New Roman"/>
          <w:sz w:val="24"/>
          <w:szCs w:val="24"/>
        </w:rPr>
        <w:t>us</w:t>
      </w:r>
      <w:r w:rsidRPr="006F41A1" w:rsidDel="00FE4433">
        <w:rPr>
          <w:rFonts w:ascii="Times New Roman" w:hAnsi="Times New Roman" w:cs="Times New Roman"/>
          <w:sz w:val="24"/>
          <w:szCs w:val="24"/>
        </w:rPr>
        <w:t>koolituse kursuse</w:t>
      </w:r>
      <w:r w:rsidR="00134B45" w:rsidRPr="006F41A1" w:rsidDel="00FE4433">
        <w:rPr>
          <w:rFonts w:ascii="Times New Roman" w:hAnsi="Times New Roman" w:cs="Times New Roman"/>
          <w:sz w:val="24"/>
          <w:szCs w:val="24"/>
        </w:rPr>
        <w:t>l</w:t>
      </w:r>
      <w:r w:rsidRPr="006F41A1" w:rsidDel="00FE4433">
        <w:rPr>
          <w:rFonts w:ascii="Times New Roman" w:hAnsi="Times New Roman" w:cs="Times New Roman"/>
          <w:sz w:val="24"/>
          <w:szCs w:val="24"/>
        </w:rPr>
        <w:t>;</w:t>
      </w:r>
      <w:r w:rsidR="00DE7CA2" w:rsidRPr="006F41A1">
        <w:rPr>
          <w:rStyle w:val="Pealkiri1Mrk"/>
          <w:rFonts w:ascii="Times New Roman" w:hAnsi="Times New Roman" w:cs="Times New Roman"/>
          <w:sz w:val="24"/>
          <w:szCs w:val="24"/>
        </w:rPr>
        <w:t xml:space="preserve"> </w:t>
      </w:r>
    </w:p>
    <w:p w14:paraId="56DA7A30" w14:textId="5CDE57DB" w:rsidR="00841DD3" w:rsidRPr="006F41A1" w:rsidRDefault="00841DD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3) </w:t>
      </w:r>
      <w:r w:rsidR="003855B3" w:rsidRPr="006F41A1">
        <w:rPr>
          <w:rFonts w:ascii="Times New Roman" w:hAnsi="Times New Roman" w:cs="Times New Roman"/>
          <w:sz w:val="24"/>
          <w:szCs w:val="24"/>
        </w:rPr>
        <w:t>kuni 24-aastaseks saamiseni,</w:t>
      </w:r>
      <w:r w:rsidR="003E5129" w:rsidRPr="006F41A1">
        <w:rPr>
          <w:rFonts w:ascii="Times New Roman" w:hAnsi="Times New Roman" w:cs="Times New Roman"/>
          <w:sz w:val="24"/>
          <w:szCs w:val="24"/>
        </w:rPr>
        <w:t xml:space="preserve"> kuid mitte kauem</w:t>
      </w:r>
      <w:r w:rsidR="006E4C68" w:rsidRPr="006F41A1">
        <w:rPr>
          <w:rFonts w:ascii="Times New Roman" w:hAnsi="Times New Roman" w:cs="Times New Roman"/>
          <w:sz w:val="24"/>
          <w:szCs w:val="24"/>
        </w:rPr>
        <w:t xml:space="preserve"> kui</w:t>
      </w:r>
      <w:r w:rsidR="003E5129" w:rsidRPr="006F41A1">
        <w:rPr>
          <w:rFonts w:ascii="Times New Roman" w:hAnsi="Times New Roman" w:cs="Times New Roman"/>
          <w:sz w:val="24"/>
          <w:szCs w:val="24"/>
        </w:rPr>
        <w:t xml:space="preserve"> õppeasutuse või kursuse nimekirjast väljaarvamise kuu lõpuni,</w:t>
      </w:r>
      <w:r w:rsidR="003855B3" w:rsidRPr="006F41A1">
        <w:rPr>
          <w:rFonts w:ascii="Times New Roman" w:hAnsi="Times New Roman" w:cs="Times New Roman"/>
          <w:sz w:val="24"/>
          <w:szCs w:val="24"/>
        </w:rPr>
        <w:t xml:space="preserve"> </w:t>
      </w:r>
      <w:r w:rsidRPr="006F41A1">
        <w:rPr>
          <w:rFonts w:ascii="Times New Roman" w:hAnsi="Times New Roman" w:cs="Times New Roman"/>
          <w:sz w:val="24"/>
          <w:szCs w:val="24"/>
        </w:rPr>
        <w:t>k</w:t>
      </w:r>
      <w:r w:rsidR="003855B3" w:rsidRPr="006F41A1">
        <w:rPr>
          <w:rFonts w:ascii="Times New Roman" w:hAnsi="Times New Roman" w:cs="Times New Roman"/>
          <w:sz w:val="24"/>
          <w:szCs w:val="24"/>
        </w:rPr>
        <w:t xml:space="preserve">ui </w:t>
      </w:r>
      <w:r w:rsidR="000A2734" w:rsidRPr="006F41A1">
        <w:rPr>
          <w:rFonts w:ascii="Times New Roman" w:hAnsi="Times New Roman" w:cs="Times New Roman"/>
          <w:sz w:val="24"/>
          <w:szCs w:val="24"/>
        </w:rPr>
        <w:t xml:space="preserve">ta on </w:t>
      </w:r>
      <w:r w:rsidRPr="006F41A1">
        <w:rPr>
          <w:rFonts w:ascii="Times New Roman" w:hAnsi="Times New Roman" w:cs="Times New Roman"/>
          <w:sz w:val="24"/>
          <w:szCs w:val="24"/>
        </w:rPr>
        <w:t>2026. aasta 1. oktoobril 18–23</w:t>
      </w:r>
      <w:r w:rsidR="0080783C" w:rsidRPr="006F41A1">
        <w:rPr>
          <w:rFonts w:ascii="Times New Roman" w:hAnsi="Times New Roman" w:cs="Times New Roman"/>
          <w:sz w:val="24"/>
          <w:szCs w:val="24"/>
        </w:rPr>
        <w:t>-aastane</w:t>
      </w:r>
      <w:r w:rsidR="006E4C68" w:rsidRPr="006F41A1">
        <w:rPr>
          <w:rFonts w:ascii="Times New Roman" w:hAnsi="Times New Roman" w:cs="Times New Roman"/>
          <w:sz w:val="24"/>
          <w:szCs w:val="24"/>
        </w:rPr>
        <w:t xml:space="preserve"> ja</w:t>
      </w:r>
      <w:r w:rsidRPr="006F41A1">
        <w:rPr>
          <w:rFonts w:ascii="Times New Roman" w:hAnsi="Times New Roman" w:cs="Times New Roman"/>
          <w:sz w:val="24"/>
          <w:szCs w:val="24"/>
        </w:rPr>
        <w:t xml:space="preserve"> </w:t>
      </w:r>
      <w:r w:rsidR="00353055" w:rsidRPr="006F41A1">
        <w:rPr>
          <w:rFonts w:ascii="Times New Roman" w:hAnsi="Times New Roman" w:cs="Times New Roman"/>
          <w:sz w:val="24"/>
          <w:szCs w:val="24"/>
        </w:rPr>
        <w:t>omandab</w:t>
      </w:r>
      <w:r w:rsidR="00BE41D6" w:rsidRPr="006F41A1">
        <w:rPr>
          <w:rFonts w:ascii="Times New Roman" w:hAnsi="Times New Roman" w:cs="Times New Roman"/>
          <w:sz w:val="24"/>
          <w:szCs w:val="24"/>
        </w:rPr>
        <w:t xml:space="preserve"> koolis</w:t>
      </w:r>
      <w:r w:rsidRPr="006F41A1">
        <w:rPr>
          <w:rFonts w:ascii="Times New Roman" w:hAnsi="Times New Roman" w:cs="Times New Roman"/>
          <w:sz w:val="24"/>
          <w:szCs w:val="24"/>
        </w:rPr>
        <w:t xml:space="preserve"> põhi-, kesk- või kõrgharidus</w:t>
      </w:r>
      <w:r w:rsidR="00353055" w:rsidRPr="006F41A1">
        <w:rPr>
          <w:rFonts w:ascii="Times New Roman" w:hAnsi="Times New Roman" w:cs="Times New Roman"/>
          <w:sz w:val="24"/>
          <w:szCs w:val="24"/>
        </w:rPr>
        <w:t>t</w:t>
      </w:r>
      <w:r w:rsidR="00F57BE2">
        <w:rPr>
          <w:rFonts w:ascii="Times New Roman" w:hAnsi="Times New Roman" w:cs="Times New Roman"/>
          <w:sz w:val="24"/>
          <w:szCs w:val="24"/>
        </w:rPr>
        <w:t xml:space="preserve"> või</w:t>
      </w:r>
      <w:r w:rsidR="00C0622B" w:rsidRPr="006F41A1">
        <w:rPr>
          <w:rFonts w:ascii="Times New Roman" w:hAnsi="Times New Roman" w:cs="Times New Roman"/>
          <w:sz w:val="24"/>
          <w:szCs w:val="24"/>
        </w:rPr>
        <w:t xml:space="preserve"> </w:t>
      </w:r>
      <w:r w:rsidR="00D2772C" w:rsidRPr="006F41A1">
        <w:rPr>
          <w:rFonts w:ascii="Times New Roman" w:hAnsi="Times New Roman" w:cs="Times New Roman"/>
          <w:sz w:val="24"/>
          <w:szCs w:val="24"/>
        </w:rPr>
        <w:t xml:space="preserve">õpib </w:t>
      </w:r>
      <w:r w:rsidRPr="006F41A1">
        <w:rPr>
          <w:rFonts w:ascii="Times New Roman" w:hAnsi="Times New Roman" w:cs="Times New Roman"/>
          <w:sz w:val="24"/>
          <w:szCs w:val="24"/>
        </w:rPr>
        <w:t>kutseõppe tasemeõppes või Haridus-</w:t>
      </w:r>
      <w:r w:rsidR="00D779C1" w:rsidRPr="006F41A1">
        <w:rPr>
          <w:rFonts w:ascii="Times New Roman" w:hAnsi="Times New Roman" w:cs="Times New Roman"/>
          <w:sz w:val="24"/>
          <w:szCs w:val="24"/>
        </w:rPr>
        <w:t xml:space="preserve"> ja</w:t>
      </w:r>
      <w:r w:rsidRPr="006F41A1">
        <w:rPr>
          <w:rFonts w:ascii="Times New Roman" w:hAnsi="Times New Roman" w:cs="Times New Roman"/>
          <w:sz w:val="24"/>
          <w:szCs w:val="24"/>
        </w:rPr>
        <w:t xml:space="preserve"> Teadu</w:t>
      </w:r>
      <w:r w:rsidR="00BD3AF9" w:rsidRPr="006F41A1">
        <w:rPr>
          <w:rFonts w:ascii="Times New Roman" w:hAnsi="Times New Roman" w:cs="Times New Roman"/>
          <w:sz w:val="24"/>
          <w:szCs w:val="24"/>
        </w:rPr>
        <w:t>s</w:t>
      </w:r>
      <w:r w:rsidRPr="006F41A1">
        <w:rPr>
          <w:rFonts w:ascii="Times New Roman" w:hAnsi="Times New Roman" w:cs="Times New Roman"/>
          <w:sz w:val="24"/>
          <w:szCs w:val="24"/>
        </w:rPr>
        <w:t>ministeeriumi hallatava statsionaarse õppega täiend</w:t>
      </w:r>
      <w:r w:rsidR="00FD20E2" w:rsidRPr="006F41A1">
        <w:rPr>
          <w:rFonts w:ascii="Times New Roman" w:hAnsi="Times New Roman" w:cs="Times New Roman"/>
          <w:sz w:val="24"/>
          <w:szCs w:val="24"/>
        </w:rPr>
        <w:t>us</w:t>
      </w:r>
      <w:r w:rsidRPr="006F41A1">
        <w:rPr>
          <w:rFonts w:ascii="Times New Roman" w:hAnsi="Times New Roman" w:cs="Times New Roman"/>
          <w:sz w:val="24"/>
          <w:szCs w:val="24"/>
        </w:rPr>
        <w:t>koolituse kursuse</w:t>
      </w:r>
      <w:r w:rsidR="00C0622B" w:rsidRPr="006F41A1">
        <w:rPr>
          <w:rFonts w:ascii="Times New Roman" w:hAnsi="Times New Roman" w:cs="Times New Roman"/>
          <w:sz w:val="24"/>
          <w:szCs w:val="24"/>
        </w:rPr>
        <w:t>l</w:t>
      </w:r>
      <w:r w:rsidR="00353055" w:rsidRPr="006F41A1">
        <w:rPr>
          <w:rFonts w:ascii="Times New Roman" w:hAnsi="Times New Roman" w:cs="Times New Roman"/>
          <w:sz w:val="24"/>
          <w:szCs w:val="24"/>
        </w:rPr>
        <w:t xml:space="preserve">, </w:t>
      </w:r>
      <w:r w:rsidR="00353055" w:rsidRPr="006F41A1">
        <w:rPr>
          <w:rStyle w:val="cf01"/>
          <w:rFonts w:ascii="Times New Roman" w:hAnsi="Times New Roman" w:cs="Times New Roman"/>
          <w:sz w:val="24"/>
          <w:szCs w:val="24"/>
        </w:rPr>
        <w:t xml:space="preserve">kuid mitte kauem kui kooli lõpetamiseni või kooli nimekirjast </w:t>
      </w:r>
      <w:r w:rsidR="00D779C1" w:rsidRPr="006F41A1">
        <w:rPr>
          <w:rStyle w:val="cf01"/>
          <w:rFonts w:ascii="Times New Roman" w:hAnsi="Times New Roman" w:cs="Times New Roman"/>
          <w:sz w:val="24"/>
          <w:szCs w:val="24"/>
        </w:rPr>
        <w:t>välja</w:t>
      </w:r>
      <w:r w:rsidR="00353055" w:rsidRPr="006F41A1">
        <w:rPr>
          <w:rStyle w:val="cf01"/>
          <w:rFonts w:ascii="Times New Roman" w:hAnsi="Times New Roman" w:cs="Times New Roman"/>
          <w:sz w:val="24"/>
          <w:szCs w:val="24"/>
        </w:rPr>
        <w:t>arvamise kuu lõpuni</w:t>
      </w:r>
      <w:r w:rsidRPr="006F41A1">
        <w:rPr>
          <w:rFonts w:ascii="Times New Roman" w:hAnsi="Times New Roman" w:cs="Times New Roman"/>
          <w:sz w:val="24"/>
          <w:szCs w:val="24"/>
        </w:rPr>
        <w:t>;</w:t>
      </w:r>
    </w:p>
    <w:p w14:paraId="48C8AF56" w14:textId="18F50593" w:rsidR="009B161B" w:rsidRPr="006F41A1" w:rsidRDefault="00841DD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4)</w:t>
      </w:r>
      <w:r w:rsidR="00255AAA" w:rsidRPr="006F41A1">
        <w:rPr>
          <w:rFonts w:ascii="Times New Roman" w:hAnsi="Times New Roman" w:cs="Times New Roman"/>
          <w:sz w:val="24"/>
          <w:szCs w:val="24"/>
        </w:rPr>
        <w:t xml:space="preserve"> </w:t>
      </w:r>
      <w:r w:rsidR="00B40499" w:rsidRPr="006F41A1">
        <w:rPr>
          <w:rFonts w:ascii="Times New Roman" w:hAnsi="Times New Roman" w:cs="Times New Roman"/>
          <w:sz w:val="24"/>
          <w:szCs w:val="24"/>
        </w:rPr>
        <w:t xml:space="preserve">kuni toitja asukoha kindlakstegemiseni või surnuks tunnistamiseni, kuid mitte kauem kui viis aastat </w:t>
      </w:r>
      <w:r w:rsidR="002D1217" w:rsidRPr="006F41A1">
        <w:rPr>
          <w:rFonts w:ascii="Times New Roman" w:hAnsi="Times New Roman" w:cs="Times New Roman"/>
          <w:sz w:val="24"/>
          <w:szCs w:val="24"/>
        </w:rPr>
        <w:t xml:space="preserve">teadmata kadunud isiku </w:t>
      </w:r>
      <w:r w:rsidR="00B40499" w:rsidRPr="006F41A1">
        <w:rPr>
          <w:rFonts w:ascii="Times New Roman" w:hAnsi="Times New Roman" w:cs="Times New Roman"/>
          <w:sz w:val="24"/>
          <w:szCs w:val="24"/>
        </w:rPr>
        <w:t>asukoha tuvastamise menetluse alustamisest</w:t>
      </w:r>
      <w:r w:rsidR="004B4F5B" w:rsidRPr="006F41A1">
        <w:rPr>
          <w:rFonts w:ascii="Times New Roman" w:hAnsi="Times New Roman" w:cs="Times New Roman"/>
          <w:sz w:val="24"/>
          <w:szCs w:val="24"/>
        </w:rPr>
        <w:t xml:space="preserve"> kooskõlas käesoleva lõike punktidega </w:t>
      </w:r>
      <w:r w:rsidR="00D779C1" w:rsidRPr="006F41A1">
        <w:rPr>
          <w:rFonts w:ascii="Times New Roman" w:hAnsi="Times New Roman" w:cs="Times New Roman"/>
          <w:sz w:val="24"/>
          <w:szCs w:val="24"/>
        </w:rPr>
        <w:t>1–</w:t>
      </w:r>
      <w:r w:rsidR="004B4F5B" w:rsidRPr="006F41A1">
        <w:rPr>
          <w:rFonts w:ascii="Times New Roman" w:hAnsi="Times New Roman" w:cs="Times New Roman"/>
          <w:sz w:val="24"/>
          <w:szCs w:val="24"/>
        </w:rPr>
        <w:t>3</w:t>
      </w:r>
      <w:r w:rsidR="00B40499" w:rsidRPr="006F41A1">
        <w:rPr>
          <w:rFonts w:ascii="Times New Roman" w:hAnsi="Times New Roman" w:cs="Times New Roman"/>
          <w:sz w:val="24"/>
          <w:szCs w:val="24"/>
        </w:rPr>
        <w:t>, kui talle</w:t>
      </w:r>
      <w:r w:rsidRPr="006F41A1">
        <w:rPr>
          <w:rFonts w:ascii="Times New Roman" w:hAnsi="Times New Roman" w:cs="Times New Roman"/>
          <w:sz w:val="24"/>
          <w:szCs w:val="24"/>
        </w:rPr>
        <w:t xml:space="preserve"> oli pension määratud teadmata kadunud isiku asukoha tuvastamise menetluse alustamisel.</w:t>
      </w:r>
      <w:bookmarkEnd w:id="38"/>
    </w:p>
    <w:p w14:paraId="527A902B" w14:textId="77777777" w:rsidR="00D779C1" w:rsidRPr="006F41A1" w:rsidRDefault="00D779C1" w:rsidP="006A401B">
      <w:pPr>
        <w:spacing w:after="0" w:line="240" w:lineRule="auto"/>
        <w:jc w:val="both"/>
        <w:rPr>
          <w:rFonts w:ascii="Times New Roman" w:hAnsi="Times New Roman" w:cs="Times New Roman"/>
          <w:sz w:val="24"/>
          <w:szCs w:val="24"/>
        </w:rPr>
      </w:pPr>
      <w:bookmarkStart w:id="39" w:name="_Hlk165284266"/>
    </w:p>
    <w:p w14:paraId="4FBD0048" w14:textId="57C691A6" w:rsidR="00AE0CD7" w:rsidRPr="006F41A1" w:rsidRDefault="00AE0CD7"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CE37D5" w:rsidRPr="006F41A1">
        <w:rPr>
          <w:rFonts w:ascii="Times New Roman" w:hAnsi="Times New Roman" w:cs="Times New Roman"/>
          <w:sz w:val="24"/>
          <w:szCs w:val="24"/>
        </w:rPr>
        <w:t>3</w:t>
      </w:r>
      <w:r w:rsidRPr="006F41A1">
        <w:rPr>
          <w:rFonts w:ascii="Times New Roman" w:hAnsi="Times New Roman" w:cs="Times New Roman"/>
          <w:sz w:val="24"/>
          <w:szCs w:val="24"/>
        </w:rPr>
        <w:t>) Käesoleva paragrahvi lõike</w:t>
      </w:r>
      <w:r w:rsidR="00337E23" w:rsidRPr="006F41A1">
        <w:rPr>
          <w:rFonts w:ascii="Times New Roman" w:hAnsi="Times New Roman" w:cs="Times New Roman"/>
          <w:sz w:val="24"/>
          <w:szCs w:val="24"/>
        </w:rPr>
        <w:t xml:space="preserve"> 2 punkti</w:t>
      </w:r>
      <w:r w:rsidR="002B2D62" w:rsidRPr="006F41A1">
        <w:rPr>
          <w:rFonts w:ascii="Times New Roman" w:hAnsi="Times New Roman" w:cs="Times New Roman"/>
          <w:sz w:val="24"/>
          <w:szCs w:val="24"/>
        </w:rPr>
        <w:t>de</w:t>
      </w:r>
      <w:r w:rsidR="00337E23" w:rsidRPr="006F41A1">
        <w:rPr>
          <w:rFonts w:ascii="Times New Roman" w:hAnsi="Times New Roman" w:cs="Times New Roman"/>
          <w:sz w:val="24"/>
          <w:szCs w:val="24"/>
        </w:rPr>
        <w:t xml:space="preserve">s 2 ja 3 </w:t>
      </w:r>
      <w:r w:rsidR="00D779C1" w:rsidRPr="006F41A1">
        <w:rPr>
          <w:rFonts w:ascii="Times New Roman" w:hAnsi="Times New Roman" w:cs="Times New Roman"/>
          <w:sz w:val="24"/>
          <w:szCs w:val="24"/>
        </w:rPr>
        <w:t>sätestatud</w:t>
      </w:r>
      <w:r w:rsidR="00337E23" w:rsidRPr="006F41A1">
        <w:rPr>
          <w:rFonts w:ascii="Times New Roman" w:hAnsi="Times New Roman" w:cs="Times New Roman"/>
          <w:sz w:val="24"/>
          <w:szCs w:val="24"/>
        </w:rPr>
        <w:t xml:space="preserve"> juhul peatatakse toitjakaotusto</w:t>
      </w:r>
      <w:r w:rsidR="00BF6EEC" w:rsidRPr="006F41A1">
        <w:rPr>
          <w:rFonts w:ascii="Times New Roman" w:hAnsi="Times New Roman" w:cs="Times New Roman"/>
          <w:sz w:val="24"/>
          <w:szCs w:val="24"/>
        </w:rPr>
        <w:t>e</w:t>
      </w:r>
      <w:r w:rsidR="00337E23" w:rsidRPr="006F41A1">
        <w:rPr>
          <w:rFonts w:ascii="Times New Roman" w:hAnsi="Times New Roman" w:cs="Times New Roman"/>
          <w:sz w:val="24"/>
          <w:szCs w:val="24"/>
        </w:rPr>
        <w:t xml:space="preserve">tuse maksmine </w:t>
      </w:r>
      <w:r w:rsidR="003F4584" w:rsidRPr="006F41A1">
        <w:rPr>
          <w:rFonts w:ascii="Times New Roman" w:hAnsi="Times New Roman" w:cs="Times New Roman"/>
          <w:sz w:val="24"/>
          <w:szCs w:val="24"/>
        </w:rPr>
        <w:t>akadeemilisel puhkusel</w:t>
      </w:r>
      <w:r w:rsidR="001E1B7A" w:rsidRPr="006F41A1">
        <w:rPr>
          <w:rFonts w:ascii="Times New Roman" w:hAnsi="Times New Roman" w:cs="Times New Roman"/>
          <w:sz w:val="24"/>
          <w:szCs w:val="24"/>
        </w:rPr>
        <w:t xml:space="preserve"> viibimise ajaks</w:t>
      </w:r>
      <w:r w:rsidR="003F1346" w:rsidRPr="006F41A1">
        <w:rPr>
          <w:rFonts w:ascii="Times New Roman" w:hAnsi="Times New Roman" w:cs="Times New Roman"/>
          <w:sz w:val="24"/>
          <w:szCs w:val="24"/>
        </w:rPr>
        <w:t xml:space="preserve">. </w:t>
      </w:r>
    </w:p>
    <w:p w14:paraId="53F19757" w14:textId="77777777" w:rsidR="00D779C1" w:rsidRPr="006F41A1" w:rsidRDefault="00D779C1" w:rsidP="006A401B">
      <w:pPr>
        <w:spacing w:after="0" w:line="240" w:lineRule="auto"/>
        <w:jc w:val="both"/>
        <w:rPr>
          <w:rFonts w:ascii="Times New Roman" w:hAnsi="Times New Roman" w:cs="Times New Roman"/>
          <w:sz w:val="24"/>
          <w:szCs w:val="24"/>
        </w:rPr>
      </w:pPr>
    </w:p>
    <w:p w14:paraId="2AEE6058" w14:textId="42680329" w:rsidR="009901F7" w:rsidRPr="006F41A1" w:rsidRDefault="009901F7"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CE37D5" w:rsidRPr="006F41A1">
        <w:rPr>
          <w:rFonts w:ascii="Times New Roman" w:hAnsi="Times New Roman" w:cs="Times New Roman"/>
          <w:sz w:val="24"/>
          <w:szCs w:val="24"/>
        </w:rPr>
        <w:t>4</w:t>
      </w:r>
      <w:r w:rsidRPr="006F41A1">
        <w:rPr>
          <w:rFonts w:ascii="Times New Roman" w:hAnsi="Times New Roman" w:cs="Times New Roman"/>
          <w:sz w:val="24"/>
          <w:szCs w:val="24"/>
        </w:rPr>
        <w:t xml:space="preserve">) Lapsele, kellel tekkis enne 2026. aasta 1. oktoobrit kehtinud riikliku pensionikindlustuse seaduse § 20 lõike 1 punkti 1 alusel õigus toitjakaotuspensionile või </w:t>
      </w:r>
      <w:ins w:id="40" w:author="Helen Uustalu" w:date="2024-06-19T16:34:00Z">
        <w:r w:rsidR="00F457EE">
          <w:rPr>
            <w:rFonts w:ascii="Times New Roman" w:hAnsi="Times New Roman" w:cs="Times New Roman"/>
            <w:sz w:val="24"/>
            <w:szCs w:val="24"/>
          </w:rPr>
          <w:t xml:space="preserve">sama seaduse </w:t>
        </w:r>
      </w:ins>
      <w:r w:rsidRPr="006F41A1">
        <w:rPr>
          <w:rFonts w:ascii="Times New Roman" w:hAnsi="Times New Roman" w:cs="Times New Roman"/>
          <w:sz w:val="24"/>
          <w:szCs w:val="24"/>
        </w:rPr>
        <w:t>§ 22 lõike 1 punkti 3 alusel rahvapensionile, kuid kell</w:t>
      </w:r>
      <w:r w:rsidR="00C156F9" w:rsidRPr="006F41A1">
        <w:rPr>
          <w:rFonts w:ascii="Times New Roman" w:hAnsi="Times New Roman" w:cs="Times New Roman"/>
          <w:sz w:val="24"/>
          <w:szCs w:val="24"/>
        </w:rPr>
        <w:t>e eest</w:t>
      </w:r>
      <w:r w:rsidRPr="006F41A1">
        <w:rPr>
          <w:rFonts w:ascii="Times New Roman" w:hAnsi="Times New Roman" w:cs="Times New Roman"/>
          <w:sz w:val="24"/>
          <w:szCs w:val="24"/>
        </w:rPr>
        <w:t xml:space="preserve"> määratakse või kes taotle</w:t>
      </w:r>
      <w:r w:rsidR="002B1F16" w:rsidRPr="006F41A1">
        <w:rPr>
          <w:rFonts w:ascii="Times New Roman" w:hAnsi="Times New Roman" w:cs="Times New Roman"/>
          <w:sz w:val="24"/>
          <w:szCs w:val="24"/>
        </w:rPr>
        <w:t>b</w:t>
      </w:r>
      <w:r w:rsidRPr="006F41A1">
        <w:rPr>
          <w:rFonts w:ascii="Times New Roman" w:hAnsi="Times New Roman" w:cs="Times New Roman"/>
          <w:sz w:val="24"/>
          <w:szCs w:val="24"/>
        </w:rPr>
        <w:t xml:space="preserve"> toitjakaotustoetust 2026. aasta 1. oktoobril või hiljem</w:t>
      </w:r>
      <w:r w:rsidR="00EA4B4B" w:rsidRPr="006F41A1">
        <w:rPr>
          <w:rFonts w:ascii="Times New Roman" w:hAnsi="Times New Roman" w:cs="Times New Roman"/>
          <w:sz w:val="24"/>
          <w:szCs w:val="24"/>
        </w:rPr>
        <w:t xml:space="preserve">, kuid mitte </w:t>
      </w:r>
      <w:r w:rsidR="00176E9A" w:rsidRPr="006F41A1">
        <w:rPr>
          <w:rFonts w:ascii="Times New Roman" w:hAnsi="Times New Roman" w:cs="Times New Roman"/>
          <w:sz w:val="24"/>
          <w:szCs w:val="24"/>
        </w:rPr>
        <w:t>pärast</w:t>
      </w:r>
      <w:r w:rsidR="00EA4B4B" w:rsidRPr="006F41A1">
        <w:rPr>
          <w:rFonts w:ascii="Times New Roman" w:hAnsi="Times New Roman" w:cs="Times New Roman"/>
          <w:sz w:val="24"/>
          <w:szCs w:val="24"/>
        </w:rPr>
        <w:t xml:space="preserve"> 2027. aasta 1. oktoobri</w:t>
      </w:r>
      <w:r w:rsidR="00176E9A" w:rsidRPr="006F41A1">
        <w:rPr>
          <w:rFonts w:ascii="Times New Roman" w:hAnsi="Times New Roman" w:cs="Times New Roman"/>
          <w:sz w:val="24"/>
          <w:szCs w:val="24"/>
        </w:rPr>
        <w:t>t</w:t>
      </w:r>
      <w:r w:rsidRPr="006F41A1">
        <w:rPr>
          <w:rFonts w:ascii="Times New Roman" w:hAnsi="Times New Roman" w:cs="Times New Roman"/>
          <w:sz w:val="24"/>
          <w:szCs w:val="24"/>
        </w:rPr>
        <w:t xml:space="preserve">, arvutatakse toitjakaotustoetuse suurus enne 2026. aasta 1. oktoobrit kehtinud riikliku pensionikindlustuse </w:t>
      </w:r>
      <w:r w:rsidRPr="006F41A1">
        <w:rPr>
          <w:rFonts w:ascii="Times New Roman" w:hAnsi="Times New Roman" w:cs="Times New Roman"/>
          <w:sz w:val="24"/>
          <w:szCs w:val="24"/>
        </w:rPr>
        <w:lastRenderedPageBreak/>
        <w:t xml:space="preserve">seaduse § 21 alusel ning </w:t>
      </w:r>
      <w:r w:rsidR="002B2D62" w:rsidRPr="006F41A1">
        <w:rPr>
          <w:rFonts w:ascii="Times New Roman" w:hAnsi="Times New Roman" w:cs="Times New Roman"/>
          <w:sz w:val="24"/>
          <w:szCs w:val="24"/>
        </w:rPr>
        <w:t xml:space="preserve">toetust </w:t>
      </w:r>
      <w:r w:rsidRPr="006F41A1">
        <w:rPr>
          <w:rFonts w:ascii="Times New Roman" w:hAnsi="Times New Roman" w:cs="Times New Roman"/>
          <w:sz w:val="24"/>
          <w:szCs w:val="24"/>
        </w:rPr>
        <w:t>makstakse kooskõlas käesoleva paragrahvi lõigetega 1 ja 2 tagantjärele, kuid mitte rohkem kui taotluse esitamise kuule eelnenud 12 kuu eest.</w:t>
      </w:r>
      <w:r w:rsidR="00DB5885">
        <w:rPr>
          <w:rFonts w:ascii="Times New Roman" w:hAnsi="Times New Roman" w:cs="Times New Roman"/>
          <w:sz w:val="24"/>
          <w:szCs w:val="24"/>
        </w:rPr>
        <w:t>“.</w:t>
      </w:r>
    </w:p>
    <w:bookmarkEnd w:id="39"/>
    <w:p w14:paraId="69AF4A80" w14:textId="77777777" w:rsidR="00787764" w:rsidRPr="006F41A1" w:rsidRDefault="00787764" w:rsidP="006A401B">
      <w:pPr>
        <w:spacing w:after="0" w:line="240" w:lineRule="auto"/>
        <w:jc w:val="both"/>
        <w:rPr>
          <w:rFonts w:ascii="Times New Roman" w:hAnsi="Times New Roman" w:cs="Times New Roman"/>
          <w:sz w:val="24"/>
          <w:szCs w:val="24"/>
        </w:rPr>
      </w:pPr>
    </w:p>
    <w:p w14:paraId="41BAE54C" w14:textId="6D45C1B7" w:rsidR="00BD6CEF" w:rsidRPr="006F41A1" w:rsidRDefault="00B12674"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sz w:val="24"/>
          <w:szCs w:val="24"/>
        </w:rPr>
        <w:t>§ 2</w:t>
      </w:r>
      <w:r w:rsidR="00BD6CEF" w:rsidRPr="006F41A1">
        <w:rPr>
          <w:rFonts w:ascii="Times New Roman" w:hAnsi="Times New Roman" w:cs="Times New Roman"/>
          <w:b/>
          <w:bCs/>
          <w:sz w:val="24"/>
          <w:szCs w:val="24"/>
        </w:rPr>
        <w:t>.</w:t>
      </w:r>
      <w:r w:rsidR="00BD6CEF" w:rsidRPr="006F41A1">
        <w:rPr>
          <w:rFonts w:ascii="Times New Roman" w:hAnsi="Times New Roman" w:cs="Times New Roman"/>
          <w:sz w:val="24"/>
          <w:szCs w:val="24"/>
        </w:rPr>
        <w:t xml:space="preserve"> </w:t>
      </w:r>
      <w:r w:rsidR="00BD6CEF" w:rsidRPr="006F41A1">
        <w:rPr>
          <w:rFonts w:ascii="Times New Roman" w:hAnsi="Times New Roman" w:cs="Times New Roman"/>
          <w:b/>
          <w:bCs/>
          <w:sz w:val="24"/>
          <w:szCs w:val="24"/>
        </w:rPr>
        <w:t>Eesti Vabariigi Ülemnõukogu XII koosseisu ning Riigikogu VII, VIII ja IX koosseisu liikmete pensioni seaduse muutmine</w:t>
      </w:r>
    </w:p>
    <w:p w14:paraId="39FB6A67" w14:textId="77777777" w:rsidR="00BD6CEF" w:rsidRPr="006F41A1" w:rsidRDefault="00BD6CEF" w:rsidP="006A401B">
      <w:pPr>
        <w:spacing w:after="0" w:line="240" w:lineRule="auto"/>
        <w:jc w:val="both"/>
        <w:rPr>
          <w:rFonts w:ascii="Times New Roman" w:hAnsi="Times New Roman" w:cs="Times New Roman"/>
          <w:bCs/>
          <w:sz w:val="24"/>
          <w:szCs w:val="24"/>
        </w:rPr>
      </w:pPr>
    </w:p>
    <w:p w14:paraId="7D2DCA6E" w14:textId="77777777" w:rsidR="00BD6CEF" w:rsidRPr="006F41A1" w:rsidRDefault="00BD6CEF"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Eesti Vabariigi Ülemnõukogu XII koosseisu ning Riigikogu VII, VIII ja IX koosseisu liikmete pensioni seaduse § 18 teine lause muudetakse ja sõnastatakse järgmiselt:</w:t>
      </w:r>
    </w:p>
    <w:p w14:paraId="60BBD612" w14:textId="77777777" w:rsidR="00BD6CEF" w:rsidRPr="006F41A1" w:rsidRDefault="00BD6CEF" w:rsidP="006A401B">
      <w:pPr>
        <w:spacing w:after="0" w:line="240" w:lineRule="auto"/>
        <w:jc w:val="both"/>
        <w:rPr>
          <w:rFonts w:ascii="Times New Roman" w:hAnsi="Times New Roman" w:cs="Times New Roman"/>
          <w:bCs/>
          <w:sz w:val="24"/>
          <w:szCs w:val="24"/>
        </w:rPr>
      </w:pPr>
    </w:p>
    <w:p w14:paraId="211050F9" w14:textId="1A33395F" w:rsidR="00BD6CEF" w:rsidRPr="006F41A1" w:rsidRDefault="00BD6CEF"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„Toitjakaotuspensionile õigust omavateks perekonnaliikmeteks loetakse isikuid, kellel o</w:t>
      </w:r>
      <w:r w:rsidR="00F6330D" w:rsidRPr="006F41A1">
        <w:rPr>
          <w:rFonts w:ascii="Times New Roman" w:hAnsi="Times New Roman" w:cs="Times New Roman"/>
          <w:sz w:val="24"/>
          <w:szCs w:val="24"/>
        </w:rPr>
        <w:t>li</w:t>
      </w:r>
      <w:r w:rsidRPr="006F41A1">
        <w:rPr>
          <w:rFonts w:ascii="Times New Roman" w:hAnsi="Times New Roman" w:cs="Times New Roman"/>
          <w:sz w:val="24"/>
          <w:szCs w:val="24"/>
        </w:rPr>
        <w:t xml:space="preserve"> õigus saada toitjakaotuspensioni enne 2026. aasta 1.</w:t>
      </w:r>
      <w:r w:rsidR="000C5A36" w:rsidRPr="006F41A1">
        <w:rPr>
          <w:rFonts w:ascii="Times New Roman" w:hAnsi="Times New Roman" w:cs="Times New Roman"/>
          <w:sz w:val="24"/>
          <w:szCs w:val="24"/>
        </w:rPr>
        <w:t xml:space="preserve"> </w:t>
      </w:r>
      <w:r w:rsidRPr="006F41A1">
        <w:rPr>
          <w:rFonts w:ascii="Times New Roman" w:hAnsi="Times New Roman" w:cs="Times New Roman"/>
          <w:sz w:val="24"/>
          <w:szCs w:val="24"/>
        </w:rPr>
        <w:t xml:space="preserve">oktoobrit kehtinud riikliku pensionikindlustuse </w:t>
      </w:r>
      <w:r w:rsidR="009A1222" w:rsidRPr="006F41A1">
        <w:rPr>
          <w:rFonts w:ascii="Times New Roman" w:hAnsi="Times New Roman" w:cs="Times New Roman"/>
          <w:sz w:val="24"/>
          <w:szCs w:val="24"/>
        </w:rPr>
        <w:t xml:space="preserve">seaduse </w:t>
      </w:r>
      <w:r w:rsidR="00B069C7" w:rsidRPr="006F41A1">
        <w:rPr>
          <w:rFonts w:ascii="Times New Roman" w:hAnsi="Times New Roman" w:cs="Times New Roman"/>
          <w:sz w:val="24"/>
          <w:szCs w:val="24"/>
        </w:rPr>
        <w:t>redaktsiooni</w:t>
      </w:r>
      <w:r w:rsidRPr="006F41A1">
        <w:rPr>
          <w:rFonts w:ascii="Times New Roman" w:hAnsi="Times New Roman" w:cs="Times New Roman"/>
          <w:sz w:val="24"/>
          <w:szCs w:val="24"/>
        </w:rPr>
        <w:t xml:space="preserve"> alusel.“.</w:t>
      </w:r>
    </w:p>
    <w:p w14:paraId="0E324154" w14:textId="09FF3188" w:rsidR="00BD6CEF" w:rsidRPr="006F41A1" w:rsidRDefault="00BD6CEF" w:rsidP="006A401B">
      <w:pPr>
        <w:spacing w:after="0" w:line="240" w:lineRule="auto"/>
        <w:jc w:val="both"/>
        <w:rPr>
          <w:rFonts w:ascii="Times New Roman" w:hAnsi="Times New Roman" w:cs="Times New Roman"/>
          <w:b/>
          <w:sz w:val="24"/>
          <w:szCs w:val="24"/>
        </w:rPr>
      </w:pPr>
    </w:p>
    <w:p w14:paraId="4003B91E" w14:textId="1256A407" w:rsidR="00B12674" w:rsidRPr="006F41A1" w:rsidRDefault="00BD6CEF" w:rsidP="006A401B">
      <w:pPr>
        <w:spacing w:after="0" w:line="240" w:lineRule="auto"/>
        <w:jc w:val="both"/>
        <w:rPr>
          <w:rFonts w:ascii="Times New Roman" w:hAnsi="Times New Roman" w:cs="Times New Roman"/>
          <w:b/>
          <w:sz w:val="24"/>
          <w:szCs w:val="24"/>
        </w:rPr>
      </w:pPr>
      <w:r w:rsidRPr="006F41A1">
        <w:rPr>
          <w:rFonts w:ascii="Times New Roman" w:hAnsi="Times New Roman" w:cs="Times New Roman"/>
          <w:b/>
          <w:sz w:val="24"/>
          <w:szCs w:val="24"/>
        </w:rPr>
        <w:t xml:space="preserve">§ 3. </w:t>
      </w:r>
      <w:r w:rsidR="00B12674" w:rsidRPr="006F41A1">
        <w:rPr>
          <w:rFonts w:ascii="Times New Roman" w:hAnsi="Times New Roman" w:cs="Times New Roman"/>
          <w:b/>
          <w:sz w:val="24"/>
          <w:szCs w:val="24"/>
        </w:rPr>
        <w:t>Eluruumide erastamise seaduse muutmine</w:t>
      </w:r>
    </w:p>
    <w:p w14:paraId="69E18D49" w14:textId="77777777" w:rsidR="00B12674" w:rsidRPr="006F41A1" w:rsidRDefault="00B12674" w:rsidP="006A401B">
      <w:pPr>
        <w:spacing w:after="0" w:line="240" w:lineRule="auto"/>
        <w:jc w:val="both"/>
        <w:rPr>
          <w:rFonts w:ascii="Times New Roman" w:hAnsi="Times New Roman" w:cs="Times New Roman"/>
          <w:bCs/>
          <w:sz w:val="24"/>
          <w:szCs w:val="24"/>
        </w:rPr>
      </w:pPr>
    </w:p>
    <w:p w14:paraId="394DC713" w14:textId="30F36130" w:rsidR="00B12674" w:rsidRPr="006F41A1" w:rsidRDefault="00027F79"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Eluruumide erastamise seaduse</w:t>
      </w:r>
      <w:r w:rsidR="004B53E5" w:rsidRPr="006F41A1">
        <w:rPr>
          <w:rFonts w:ascii="Times New Roman" w:hAnsi="Times New Roman" w:cs="Times New Roman"/>
          <w:sz w:val="24"/>
          <w:szCs w:val="24"/>
        </w:rPr>
        <w:t xml:space="preserve"> </w:t>
      </w:r>
      <w:r w:rsidR="00B12674" w:rsidRPr="006F41A1">
        <w:rPr>
          <w:rFonts w:ascii="Times New Roman" w:hAnsi="Times New Roman" w:cs="Times New Roman"/>
          <w:sz w:val="24"/>
          <w:szCs w:val="24"/>
        </w:rPr>
        <w:t>§ 7</w:t>
      </w:r>
      <w:r w:rsidR="004B53E5" w:rsidRPr="006F41A1">
        <w:rPr>
          <w:rFonts w:ascii="Times New Roman" w:hAnsi="Times New Roman" w:cs="Times New Roman"/>
          <w:sz w:val="24"/>
          <w:szCs w:val="24"/>
        </w:rPr>
        <w:t xml:space="preserve"> lõike 3 punkti 1 </w:t>
      </w:r>
      <w:r w:rsidR="00F449CE" w:rsidRPr="006F41A1">
        <w:rPr>
          <w:rFonts w:ascii="Times New Roman" w:hAnsi="Times New Roman" w:cs="Times New Roman"/>
          <w:sz w:val="24"/>
          <w:szCs w:val="24"/>
        </w:rPr>
        <w:t xml:space="preserve">täiendatakse pärast sõna „toitjakaotuspensioni“ </w:t>
      </w:r>
      <w:r w:rsidR="00436B74" w:rsidRPr="006F41A1">
        <w:rPr>
          <w:rFonts w:ascii="Times New Roman" w:hAnsi="Times New Roman" w:cs="Times New Roman"/>
          <w:sz w:val="24"/>
          <w:szCs w:val="24"/>
        </w:rPr>
        <w:t>tekstiosaga</w:t>
      </w:r>
      <w:r w:rsidR="00F449CE" w:rsidRPr="006F41A1">
        <w:rPr>
          <w:rFonts w:ascii="Times New Roman" w:hAnsi="Times New Roman" w:cs="Times New Roman"/>
          <w:sz w:val="24"/>
          <w:szCs w:val="24"/>
        </w:rPr>
        <w:t xml:space="preserve"> </w:t>
      </w:r>
      <w:r w:rsidR="004B53E5" w:rsidRPr="006F41A1">
        <w:rPr>
          <w:rFonts w:ascii="Times New Roman" w:hAnsi="Times New Roman" w:cs="Times New Roman"/>
          <w:sz w:val="24"/>
          <w:szCs w:val="24"/>
        </w:rPr>
        <w:t>„</w:t>
      </w:r>
      <w:r w:rsidR="00EB6882" w:rsidRPr="006F41A1">
        <w:rPr>
          <w:rFonts w:ascii="Times New Roman" w:hAnsi="Times New Roman" w:cs="Times New Roman"/>
          <w:sz w:val="24"/>
          <w:szCs w:val="24"/>
        </w:rPr>
        <w:t>, mis on määratud enne 2026. aasta 1.</w:t>
      </w:r>
      <w:r w:rsidR="000C5A36" w:rsidRPr="006F41A1">
        <w:rPr>
          <w:rFonts w:ascii="Times New Roman" w:hAnsi="Times New Roman" w:cs="Times New Roman"/>
          <w:sz w:val="24"/>
          <w:szCs w:val="24"/>
        </w:rPr>
        <w:t xml:space="preserve"> </w:t>
      </w:r>
      <w:r w:rsidR="00EB6882" w:rsidRPr="006F41A1">
        <w:rPr>
          <w:rFonts w:ascii="Times New Roman" w:hAnsi="Times New Roman" w:cs="Times New Roman"/>
          <w:sz w:val="24"/>
          <w:szCs w:val="24"/>
        </w:rPr>
        <w:t xml:space="preserve">oktoobrit kehtinud riikliku pensionikindlustuse </w:t>
      </w:r>
      <w:r w:rsidR="009A1222" w:rsidRPr="006F41A1">
        <w:rPr>
          <w:rFonts w:ascii="Times New Roman" w:hAnsi="Times New Roman" w:cs="Times New Roman"/>
          <w:sz w:val="24"/>
          <w:szCs w:val="24"/>
        </w:rPr>
        <w:t xml:space="preserve">seaduse </w:t>
      </w:r>
      <w:r w:rsidR="00B069C7" w:rsidRPr="006F41A1">
        <w:rPr>
          <w:rFonts w:ascii="Times New Roman" w:hAnsi="Times New Roman" w:cs="Times New Roman"/>
          <w:sz w:val="24"/>
          <w:szCs w:val="24"/>
        </w:rPr>
        <w:t>redaktsiooni</w:t>
      </w:r>
      <w:r w:rsidR="00EB6882" w:rsidRPr="006F41A1">
        <w:rPr>
          <w:rFonts w:ascii="Times New Roman" w:hAnsi="Times New Roman" w:cs="Times New Roman"/>
          <w:sz w:val="24"/>
          <w:szCs w:val="24"/>
        </w:rPr>
        <w:t xml:space="preserve"> alusel</w:t>
      </w:r>
      <w:r w:rsidR="007152DF" w:rsidRPr="006F41A1">
        <w:rPr>
          <w:rFonts w:ascii="Times New Roman" w:hAnsi="Times New Roman" w:cs="Times New Roman"/>
          <w:sz w:val="24"/>
          <w:szCs w:val="24"/>
        </w:rPr>
        <w:t>,</w:t>
      </w:r>
      <w:r w:rsidR="00EB6882" w:rsidRPr="006F41A1">
        <w:rPr>
          <w:rFonts w:ascii="Times New Roman" w:hAnsi="Times New Roman" w:cs="Times New Roman"/>
          <w:sz w:val="24"/>
          <w:szCs w:val="24"/>
        </w:rPr>
        <w:t xml:space="preserve"> </w:t>
      </w:r>
      <w:r w:rsidR="00B05B9F" w:rsidRPr="006F41A1">
        <w:rPr>
          <w:rFonts w:ascii="Times New Roman" w:hAnsi="Times New Roman" w:cs="Times New Roman"/>
          <w:sz w:val="24"/>
          <w:szCs w:val="24"/>
        </w:rPr>
        <w:t xml:space="preserve">või </w:t>
      </w:r>
      <w:r w:rsidR="004B53E5" w:rsidRPr="006F41A1">
        <w:rPr>
          <w:rFonts w:ascii="Times New Roman" w:hAnsi="Times New Roman" w:cs="Times New Roman"/>
          <w:sz w:val="24"/>
          <w:szCs w:val="24"/>
        </w:rPr>
        <w:t>toitjakaotustoetust“</w:t>
      </w:r>
      <w:r w:rsidR="00B12674" w:rsidRPr="006F41A1">
        <w:rPr>
          <w:rFonts w:ascii="Times New Roman" w:hAnsi="Times New Roman" w:cs="Times New Roman"/>
          <w:sz w:val="24"/>
          <w:szCs w:val="24"/>
        </w:rPr>
        <w:t>.</w:t>
      </w:r>
    </w:p>
    <w:p w14:paraId="7132CFC5" w14:textId="77777777" w:rsidR="00364268" w:rsidRPr="006F41A1" w:rsidRDefault="00364268" w:rsidP="006A401B">
      <w:pPr>
        <w:spacing w:after="0" w:line="240" w:lineRule="auto"/>
        <w:jc w:val="both"/>
        <w:rPr>
          <w:rFonts w:ascii="Times New Roman" w:hAnsi="Times New Roman" w:cs="Times New Roman"/>
          <w:bCs/>
          <w:sz w:val="24"/>
          <w:szCs w:val="24"/>
        </w:rPr>
      </w:pPr>
    </w:p>
    <w:p w14:paraId="78712A39" w14:textId="3D848889" w:rsidR="008217CF" w:rsidRPr="006F41A1" w:rsidRDefault="00364268" w:rsidP="006A401B">
      <w:pPr>
        <w:spacing w:after="0" w:line="240" w:lineRule="auto"/>
        <w:jc w:val="both"/>
        <w:rPr>
          <w:rFonts w:ascii="Times New Roman" w:hAnsi="Times New Roman" w:cs="Times New Roman"/>
          <w:b/>
          <w:sz w:val="24"/>
          <w:szCs w:val="24"/>
        </w:rPr>
      </w:pPr>
      <w:r w:rsidRPr="006F41A1">
        <w:rPr>
          <w:rFonts w:ascii="Times New Roman" w:hAnsi="Times New Roman" w:cs="Times New Roman"/>
          <w:b/>
          <w:sz w:val="24"/>
          <w:szCs w:val="24"/>
        </w:rPr>
        <w:t>§</w:t>
      </w:r>
      <w:r w:rsidR="005560DB" w:rsidRPr="006F41A1">
        <w:rPr>
          <w:rFonts w:ascii="Times New Roman" w:hAnsi="Times New Roman" w:cs="Times New Roman"/>
          <w:b/>
          <w:sz w:val="24"/>
          <w:szCs w:val="24"/>
        </w:rPr>
        <w:t xml:space="preserve"> 4</w:t>
      </w:r>
      <w:r w:rsidR="008217CF" w:rsidRPr="006F41A1">
        <w:rPr>
          <w:rFonts w:ascii="Times New Roman" w:hAnsi="Times New Roman" w:cs="Times New Roman"/>
          <w:b/>
          <w:sz w:val="24"/>
          <w:szCs w:val="24"/>
        </w:rPr>
        <w:t>. Kohtute seaduse muutmine</w:t>
      </w:r>
    </w:p>
    <w:p w14:paraId="286DB994" w14:textId="77777777" w:rsidR="008217CF" w:rsidRPr="006F41A1" w:rsidRDefault="008217CF" w:rsidP="006A401B">
      <w:pPr>
        <w:spacing w:after="0" w:line="240" w:lineRule="auto"/>
        <w:jc w:val="both"/>
        <w:rPr>
          <w:rFonts w:ascii="Times New Roman" w:hAnsi="Times New Roman" w:cs="Times New Roman"/>
          <w:bCs/>
          <w:sz w:val="24"/>
          <w:szCs w:val="24"/>
        </w:rPr>
      </w:pPr>
    </w:p>
    <w:p w14:paraId="47EB031B" w14:textId="77777777" w:rsidR="00FE2575" w:rsidRPr="006F41A1" w:rsidRDefault="00FE257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Kohtute seaduses tehakse järgmised muudatused: </w:t>
      </w:r>
    </w:p>
    <w:p w14:paraId="57C41EEF" w14:textId="77777777" w:rsidR="00FE2575" w:rsidRPr="006F41A1" w:rsidRDefault="00FE2575" w:rsidP="006A401B">
      <w:pPr>
        <w:spacing w:after="0" w:line="240" w:lineRule="auto"/>
        <w:jc w:val="both"/>
        <w:rPr>
          <w:rFonts w:ascii="Times New Roman" w:hAnsi="Times New Roman" w:cs="Times New Roman"/>
          <w:bCs/>
          <w:sz w:val="24"/>
          <w:szCs w:val="24"/>
        </w:rPr>
      </w:pPr>
    </w:p>
    <w:p w14:paraId="147539C3" w14:textId="084855B0" w:rsidR="008217CF" w:rsidRPr="006F41A1" w:rsidRDefault="00FE257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Pr="006F41A1">
        <w:rPr>
          <w:rFonts w:ascii="Times New Roman" w:hAnsi="Times New Roman" w:cs="Times New Roman"/>
          <w:sz w:val="24"/>
          <w:szCs w:val="24"/>
        </w:rPr>
        <w:t xml:space="preserve"> paragrahvi</w:t>
      </w:r>
      <w:r w:rsidR="008217CF" w:rsidRPr="006F41A1">
        <w:rPr>
          <w:rFonts w:ascii="Times New Roman" w:hAnsi="Times New Roman" w:cs="Times New Roman"/>
          <w:sz w:val="24"/>
          <w:szCs w:val="24"/>
        </w:rPr>
        <w:t xml:space="preserve"> 113</w:t>
      </w:r>
      <w:r w:rsidRPr="006F41A1">
        <w:rPr>
          <w:rFonts w:ascii="Times New Roman" w:hAnsi="Times New Roman" w:cs="Times New Roman"/>
          <w:sz w:val="24"/>
          <w:szCs w:val="24"/>
        </w:rPr>
        <w:t xml:space="preserve"> lõige</w:t>
      </w:r>
      <w:r w:rsidR="006620B0" w:rsidRPr="006F41A1">
        <w:rPr>
          <w:rFonts w:ascii="Times New Roman" w:hAnsi="Times New Roman" w:cs="Times New Roman"/>
          <w:sz w:val="24"/>
          <w:szCs w:val="24"/>
        </w:rPr>
        <w:t xml:space="preserve"> 2</w:t>
      </w:r>
      <w:r w:rsidRPr="006F41A1">
        <w:rPr>
          <w:rFonts w:ascii="Times New Roman" w:hAnsi="Times New Roman" w:cs="Times New Roman"/>
          <w:sz w:val="24"/>
          <w:szCs w:val="24"/>
        </w:rPr>
        <w:t xml:space="preserve"> muudetakse ja sõnastatakse järgmiselt:</w:t>
      </w:r>
    </w:p>
    <w:p w14:paraId="7BDDDBBF" w14:textId="77777777" w:rsidR="00FE2575" w:rsidRPr="006F41A1" w:rsidRDefault="00FE2575" w:rsidP="006A401B">
      <w:pPr>
        <w:spacing w:after="0" w:line="240" w:lineRule="auto"/>
        <w:jc w:val="both"/>
        <w:rPr>
          <w:rFonts w:ascii="Times New Roman" w:hAnsi="Times New Roman" w:cs="Times New Roman"/>
          <w:bCs/>
          <w:sz w:val="24"/>
          <w:szCs w:val="24"/>
        </w:rPr>
      </w:pPr>
    </w:p>
    <w:p w14:paraId="70359CE4" w14:textId="2ADD76B2" w:rsidR="008217CF" w:rsidRPr="006F41A1" w:rsidRDefault="00FE257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8217CF" w:rsidRPr="006F41A1">
        <w:rPr>
          <w:rFonts w:ascii="Times New Roman" w:hAnsi="Times New Roman" w:cs="Times New Roman"/>
          <w:sz w:val="24"/>
          <w:szCs w:val="24"/>
        </w:rPr>
        <w:t xml:space="preserve">(2) Kui isik sureb rahvakohtuniku kohustuste täitmise ajal tema suhtes toimepandud kuritegeliku ründe tagajärjel, suurendatakse igale tema ülalpidamisel olnud töövõimetule perekonnaliikmele </w:t>
      </w:r>
      <w:r w:rsidR="0049429B" w:rsidRPr="006F41A1">
        <w:rPr>
          <w:rFonts w:ascii="Times New Roman" w:hAnsi="Times New Roman" w:cs="Times New Roman"/>
          <w:sz w:val="24"/>
          <w:szCs w:val="24"/>
        </w:rPr>
        <w:t xml:space="preserve">makstavat </w:t>
      </w:r>
      <w:r w:rsidR="00C050A4" w:rsidRPr="006F41A1">
        <w:rPr>
          <w:rFonts w:ascii="Times New Roman" w:hAnsi="Times New Roman" w:cs="Times New Roman"/>
          <w:sz w:val="24"/>
          <w:szCs w:val="24"/>
        </w:rPr>
        <w:t xml:space="preserve">toitjakaotustoetust või </w:t>
      </w:r>
      <w:r w:rsidR="00CB60AD" w:rsidRPr="006F41A1">
        <w:rPr>
          <w:rFonts w:ascii="Times New Roman" w:hAnsi="Times New Roman" w:cs="Times New Roman"/>
          <w:sz w:val="24"/>
          <w:szCs w:val="24"/>
        </w:rPr>
        <w:t>enne 2026. aasta 1.</w:t>
      </w:r>
      <w:r w:rsidR="006720BE" w:rsidRPr="006F41A1">
        <w:rPr>
          <w:rFonts w:ascii="Times New Roman" w:hAnsi="Times New Roman" w:cs="Times New Roman"/>
          <w:sz w:val="24"/>
          <w:szCs w:val="24"/>
        </w:rPr>
        <w:t xml:space="preserve"> </w:t>
      </w:r>
      <w:r w:rsidR="00CB60AD" w:rsidRPr="006F41A1">
        <w:rPr>
          <w:rFonts w:ascii="Times New Roman" w:hAnsi="Times New Roman" w:cs="Times New Roman"/>
          <w:sz w:val="24"/>
          <w:szCs w:val="24"/>
        </w:rPr>
        <w:t xml:space="preserve">oktoobrit kehtinud riikliku pensionikindlustuse seaduse </w:t>
      </w:r>
      <w:r w:rsidR="00FC70CC" w:rsidRPr="006F41A1">
        <w:rPr>
          <w:rFonts w:ascii="Times New Roman" w:hAnsi="Times New Roman" w:cs="Times New Roman"/>
          <w:sz w:val="24"/>
          <w:szCs w:val="24"/>
        </w:rPr>
        <w:t xml:space="preserve">redaktsiooni </w:t>
      </w:r>
      <w:r w:rsidR="00CB60AD" w:rsidRPr="006F41A1">
        <w:rPr>
          <w:rFonts w:ascii="Times New Roman" w:hAnsi="Times New Roman" w:cs="Times New Roman"/>
          <w:sz w:val="24"/>
          <w:szCs w:val="24"/>
        </w:rPr>
        <w:t xml:space="preserve">alusel </w:t>
      </w:r>
      <w:r w:rsidR="008217CF" w:rsidRPr="006F41A1">
        <w:rPr>
          <w:rFonts w:ascii="Times New Roman" w:hAnsi="Times New Roman" w:cs="Times New Roman"/>
          <w:sz w:val="24"/>
          <w:szCs w:val="24"/>
        </w:rPr>
        <w:t>makstavat riiklikku toitjakaotuspensioni 20%.</w:t>
      </w:r>
      <w:r w:rsidRPr="006F41A1">
        <w:rPr>
          <w:rFonts w:ascii="Times New Roman" w:hAnsi="Times New Roman" w:cs="Times New Roman"/>
          <w:sz w:val="24"/>
          <w:szCs w:val="24"/>
        </w:rPr>
        <w:t>“</w:t>
      </w:r>
      <w:r w:rsidR="005E0337" w:rsidRPr="006F41A1">
        <w:rPr>
          <w:rFonts w:ascii="Times New Roman" w:hAnsi="Times New Roman" w:cs="Times New Roman"/>
          <w:sz w:val="24"/>
          <w:szCs w:val="24"/>
        </w:rPr>
        <w:t>;</w:t>
      </w:r>
    </w:p>
    <w:p w14:paraId="4FA52799" w14:textId="77777777" w:rsidR="006511EB" w:rsidRPr="006F41A1" w:rsidRDefault="006511EB" w:rsidP="006A401B">
      <w:pPr>
        <w:spacing w:after="0" w:line="240" w:lineRule="auto"/>
        <w:jc w:val="both"/>
        <w:rPr>
          <w:rFonts w:ascii="Times New Roman" w:hAnsi="Times New Roman" w:cs="Times New Roman"/>
          <w:sz w:val="24"/>
          <w:szCs w:val="24"/>
        </w:rPr>
      </w:pPr>
    </w:p>
    <w:p w14:paraId="12E5BACE" w14:textId="5DBD8798" w:rsidR="005E0337" w:rsidRPr="006F41A1" w:rsidRDefault="005904D0"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2)</w:t>
      </w:r>
      <w:r w:rsidRPr="006F41A1">
        <w:rPr>
          <w:rFonts w:ascii="Times New Roman" w:hAnsi="Times New Roman" w:cs="Times New Roman"/>
          <w:sz w:val="24"/>
          <w:szCs w:val="24"/>
        </w:rPr>
        <w:t xml:space="preserve"> paragrahvi</w:t>
      </w:r>
      <w:r w:rsidR="00954AAA" w:rsidRPr="006F41A1">
        <w:rPr>
          <w:rFonts w:ascii="Times New Roman" w:hAnsi="Times New Roman" w:cs="Times New Roman"/>
          <w:sz w:val="24"/>
          <w:szCs w:val="24"/>
        </w:rPr>
        <w:t xml:space="preserve"> 132</w:t>
      </w:r>
      <w:r w:rsidR="00954AAA" w:rsidRPr="006F41A1">
        <w:rPr>
          <w:rFonts w:ascii="Times New Roman" w:hAnsi="Times New Roman" w:cs="Times New Roman"/>
          <w:sz w:val="24"/>
          <w:szCs w:val="24"/>
          <w:vertAlign w:val="superscript"/>
        </w:rPr>
        <w:t>7</w:t>
      </w:r>
      <w:r w:rsidR="00E24D73" w:rsidRPr="006F41A1">
        <w:rPr>
          <w:rFonts w:ascii="Times New Roman" w:hAnsi="Times New Roman" w:cs="Times New Roman"/>
          <w:sz w:val="24"/>
          <w:szCs w:val="24"/>
        </w:rPr>
        <w:t xml:space="preserve"> </w:t>
      </w:r>
      <w:r w:rsidR="005E0337" w:rsidRPr="006F41A1">
        <w:rPr>
          <w:rFonts w:ascii="Times New Roman" w:hAnsi="Times New Roman" w:cs="Times New Roman"/>
          <w:sz w:val="24"/>
          <w:szCs w:val="24"/>
        </w:rPr>
        <w:t>lõige</w:t>
      </w:r>
      <w:r w:rsidR="006620B0" w:rsidRPr="006F41A1">
        <w:rPr>
          <w:rFonts w:ascii="Times New Roman" w:hAnsi="Times New Roman" w:cs="Times New Roman"/>
          <w:sz w:val="24"/>
          <w:szCs w:val="24"/>
        </w:rPr>
        <w:t xml:space="preserve"> 3</w:t>
      </w:r>
      <w:r w:rsidR="00E24D73" w:rsidRPr="006F41A1">
        <w:rPr>
          <w:rFonts w:ascii="Times New Roman" w:hAnsi="Times New Roman" w:cs="Times New Roman"/>
          <w:sz w:val="24"/>
          <w:szCs w:val="24"/>
        </w:rPr>
        <w:t xml:space="preserve"> </w:t>
      </w:r>
      <w:r w:rsidR="005E0337" w:rsidRPr="006F41A1">
        <w:rPr>
          <w:rFonts w:ascii="Times New Roman" w:hAnsi="Times New Roman" w:cs="Times New Roman"/>
          <w:sz w:val="24"/>
          <w:szCs w:val="24"/>
        </w:rPr>
        <w:t>muudetakse ja sõnastatakse järgmiselt:</w:t>
      </w:r>
    </w:p>
    <w:p w14:paraId="5BC196CF" w14:textId="77777777" w:rsidR="005E0337" w:rsidRPr="006F41A1" w:rsidRDefault="005E0337" w:rsidP="006A401B">
      <w:pPr>
        <w:spacing w:after="0" w:line="240" w:lineRule="auto"/>
        <w:jc w:val="both"/>
        <w:rPr>
          <w:rFonts w:ascii="Times New Roman" w:hAnsi="Times New Roman" w:cs="Times New Roman"/>
          <w:sz w:val="24"/>
          <w:szCs w:val="24"/>
        </w:rPr>
      </w:pPr>
    </w:p>
    <w:p w14:paraId="13C6F298" w14:textId="33ADEDE3" w:rsidR="00954AAA" w:rsidRPr="006F41A1" w:rsidRDefault="005E0337" w:rsidP="006A401B">
      <w:pPr>
        <w:spacing w:after="0" w:line="240" w:lineRule="auto"/>
        <w:jc w:val="both"/>
        <w:rPr>
          <w:rFonts w:ascii="Times New Roman" w:hAnsi="Times New Roman" w:cs="Times New Roman"/>
          <w:sz w:val="24"/>
          <w:szCs w:val="24"/>
        </w:rPr>
      </w:pPr>
      <w:bookmarkStart w:id="41" w:name="_Hlk167812824"/>
      <w:r w:rsidRPr="006F41A1">
        <w:rPr>
          <w:rFonts w:ascii="Times New Roman" w:hAnsi="Times New Roman" w:cs="Times New Roman"/>
          <w:sz w:val="24"/>
          <w:szCs w:val="24"/>
        </w:rPr>
        <w:t>„</w:t>
      </w:r>
      <w:r w:rsidR="00954AAA" w:rsidRPr="006F41A1">
        <w:rPr>
          <w:rFonts w:ascii="Times New Roman" w:hAnsi="Times New Roman" w:cs="Times New Roman"/>
          <w:sz w:val="24"/>
          <w:szCs w:val="24"/>
        </w:rPr>
        <w:t>(3) Kohtuniku vanaduspensioni, väljateenitud aastate pensioni</w:t>
      </w:r>
      <w:r w:rsidR="00197131" w:rsidRPr="006F41A1">
        <w:rPr>
          <w:rFonts w:ascii="Times New Roman" w:hAnsi="Times New Roman" w:cs="Times New Roman"/>
          <w:sz w:val="24"/>
          <w:szCs w:val="24"/>
        </w:rPr>
        <w:t>,</w:t>
      </w:r>
      <w:r w:rsidR="006D2943" w:rsidRPr="006F41A1">
        <w:rPr>
          <w:rFonts w:ascii="Times New Roman" w:hAnsi="Times New Roman" w:cs="Times New Roman"/>
          <w:sz w:val="24"/>
          <w:szCs w:val="24"/>
        </w:rPr>
        <w:t xml:space="preserve"> töövõimetuspensioni</w:t>
      </w:r>
      <w:r w:rsidR="00954AAA" w:rsidRPr="006F41A1">
        <w:rPr>
          <w:rFonts w:ascii="Times New Roman" w:hAnsi="Times New Roman" w:cs="Times New Roman"/>
          <w:sz w:val="24"/>
          <w:szCs w:val="24"/>
        </w:rPr>
        <w:t xml:space="preserve"> ja enne 2026. aasta 1.</w:t>
      </w:r>
      <w:r w:rsidR="00FB3CB4" w:rsidRPr="006F41A1">
        <w:rPr>
          <w:rFonts w:ascii="Times New Roman" w:hAnsi="Times New Roman" w:cs="Times New Roman"/>
          <w:sz w:val="24"/>
          <w:szCs w:val="24"/>
        </w:rPr>
        <w:t xml:space="preserve"> </w:t>
      </w:r>
      <w:r w:rsidR="00954AAA" w:rsidRPr="006F41A1">
        <w:rPr>
          <w:rFonts w:ascii="Times New Roman" w:hAnsi="Times New Roman" w:cs="Times New Roman"/>
          <w:sz w:val="24"/>
          <w:szCs w:val="24"/>
        </w:rPr>
        <w:t xml:space="preserve">oktoobrit kehtinud riikliku pensionikindlustuse seaduse </w:t>
      </w:r>
      <w:r w:rsidR="00FC70CC" w:rsidRPr="006F41A1">
        <w:rPr>
          <w:rFonts w:ascii="Times New Roman" w:hAnsi="Times New Roman" w:cs="Times New Roman"/>
          <w:sz w:val="24"/>
          <w:szCs w:val="24"/>
        </w:rPr>
        <w:t xml:space="preserve">redaktsiooni </w:t>
      </w:r>
      <w:r w:rsidR="00954AAA" w:rsidRPr="006F41A1">
        <w:rPr>
          <w:rFonts w:ascii="Times New Roman" w:hAnsi="Times New Roman" w:cs="Times New Roman"/>
          <w:sz w:val="24"/>
          <w:szCs w:val="24"/>
        </w:rPr>
        <w:t>alusel määratava toitjakaotuspensioni se</w:t>
      </w:r>
      <w:r w:rsidR="006D2943" w:rsidRPr="006F41A1">
        <w:rPr>
          <w:rFonts w:ascii="Times New Roman" w:hAnsi="Times New Roman" w:cs="Times New Roman"/>
          <w:sz w:val="24"/>
          <w:szCs w:val="24"/>
        </w:rPr>
        <w:t>da</w:t>
      </w:r>
      <w:r w:rsidR="00954AAA" w:rsidRPr="006F41A1">
        <w:rPr>
          <w:rFonts w:ascii="Times New Roman" w:hAnsi="Times New Roman" w:cs="Times New Roman"/>
          <w:sz w:val="24"/>
          <w:szCs w:val="24"/>
        </w:rPr>
        <w:t xml:space="preserve"> osa, mis ületab riikliku pensionikindlustuse seaduse alusel arvutatava</w:t>
      </w:r>
      <w:r w:rsidR="004368BC" w:rsidRPr="006F41A1">
        <w:rPr>
          <w:rFonts w:ascii="Times New Roman" w:hAnsi="Times New Roman" w:cs="Times New Roman"/>
          <w:sz w:val="24"/>
          <w:szCs w:val="24"/>
        </w:rPr>
        <w:t>t</w:t>
      </w:r>
      <w:r w:rsidR="00954AAA" w:rsidRPr="006F41A1">
        <w:rPr>
          <w:rFonts w:ascii="Times New Roman" w:hAnsi="Times New Roman" w:cs="Times New Roman"/>
          <w:sz w:val="24"/>
          <w:szCs w:val="24"/>
        </w:rPr>
        <w:t xml:space="preserve"> vanaduspensioni, makstakse riigieelarvest.</w:t>
      </w:r>
      <w:r w:rsidRPr="006F41A1">
        <w:rPr>
          <w:rFonts w:ascii="Times New Roman" w:hAnsi="Times New Roman" w:cs="Times New Roman"/>
          <w:sz w:val="24"/>
          <w:szCs w:val="24"/>
        </w:rPr>
        <w:t>“.</w:t>
      </w:r>
    </w:p>
    <w:p w14:paraId="521678F5" w14:textId="77777777" w:rsidR="00954AAA" w:rsidRPr="006F41A1" w:rsidRDefault="00954AAA" w:rsidP="006A401B">
      <w:pPr>
        <w:spacing w:after="0" w:line="240" w:lineRule="auto"/>
        <w:jc w:val="both"/>
        <w:rPr>
          <w:rFonts w:ascii="Times New Roman" w:hAnsi="Times New Roman" w:cs="Times New Roman"/>
          <w:sz w:val="24"/>
          <w:szCs w:val="24"/>
        </w:rPr>
      </w:pPr>
    </w:p>
    <w:bookmarkEnd w:id="41"/>
    <w:p w14:paraId="3FBB817F" w14:textId="1E308E66" w:rsidR="00345C87" w:rsidRPr="006F41A1" w:rsidRDefault="00345C87" w:rsidP="006A401B">
      <w:pPr>
        <w:spacing w:after="0" w:line="240" w:lineRule="auto"/>
        <w:jc w:val="both"/>
        <w:rPr>
          <w:rFonts w:ascii="Times New Roman" w:hAnsi="Times New Roman" w:cs="Times New Roman"/>
          <w:b/>
          <w:sz w:val="24"/>
          <w:szCs w:val="24"/>
        </w:rPr>
      </w:pPr>
      <w:r w:rsidRPr="006F41A1">
        <w:rPr>
          <w:rFonts w:ascii="Times New Roman" w:hAnsi="Times New Roman" w:cs="Times New Roman"/>
          <w:b/>
          <w:sz w:val="24"/>
          <w:szCs w:val="24"/>
        </w:rPr>
        <w:t xml:space="preserve">§ </w:t>
      </w:r>
      <w:r w:rsidR="00FF16A6" w:rsidRPr="006F41A1">
        <w:rPr>
          <w:rFonts w:ascii="Times New Roman" w:hAnsi="Times New Roman" w:cs="Times New Roman"/>
          <w:b/>
          <w:sz w:val="24"/>
          <w:szCs w:val="24"/>
        </w:rPr>
        <w:t>5</w:t>
      </w:r>
      <w:r w:rsidRPr="006F41A1">
        <w:rPr>
          <w:rFonts w:ascii="Times New Roman" w:hAnsi="Times New Roman" w:cs="Times New Roman"/>
          <w:b/>
          <w:sz w:val="24"/>
          <w:szCs w:val="24"/>
        </w:rPr>
        <w:t>. Ohvriabi seaduse muutmine</w:t>
      </w:r>
    </w:p>
    <w:p w14:paraId="1763C619" w14:textId="77777777" w:rsidR="00345C87" w:rsidRPr="006F41A1" w:rsidRDefault="00345C87" w:rsidP="006A401B">
      <w:pPr>
        <w:spacing w:after="0" w:line="240" w:lineRule="auto"/>
        <w:jc w:val="both"/>
        <w:rPr>
          <w:rFonts w:ascii="Times New Roman" w:hAnsi="Times New Roman" w:cs="Times New Roman"/>
          <w:bCs/>
          <w:sz w:val="24"/>
          <w:szCs w:val="24"/>
        </w:rPr>
      </w:pPr>
    </w:p>
    <w:p w14:paraId="34E9095C" w14:textId="77777777" w:rsidR="00EC5FA3" w:rsidRPr="006F41A1" w:rsidRDefault="00EC5FA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Ohvriabi seaduses tehakse järgmised muudatused:</w:t>
      </w:r>
    </w:p>
    <w:p w14:paraId="0417D803" w14:textId="77777777" w:rsidR="00EC5FA3" w:rsidRPr="006F41A1" w:rsidRDefault="00EC5FA3" w:rsidP="006A401B">
      <w:pPr>
        <w:spacing w:after="0" w:line="240" w:lineRule="auto"/>
        <w:jc w:val="both"/>
        <w:rPr>
          <w:rFonts w:ascii="Times New Roman" w:hAnsi="Times New Roman" w:cs="Times New Roman"/>
          <w:bCs/>
          <w:sz w:val="24"/>
          <w:szCs w:val="24"/>
        </w:rPr>
      </w:pPr>
    </w:p>
    <w:p w14:paraId="11B309C0" w14:textId="406C495D" w:rsidR="00345C87" w:rsidRPr="006F41A1" w:rsidRDefault="00EC5FA3"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000C58AC" w:rsidRPr="006F41A1">
        <w:rPr>
          <w:rFonts w:ascii="Times New Roman" w:hAnsi="Times New Roman" w:cs="Times New Roman"/>
          <w:b/>
          <w:bCs/>
          <w:sz w:val="24"/>
          <w:szCs w:val="24"/>
        </w:rPr>
        <w:t>)</w:t>
      </w:r>
      <w:r w:rsidRPr="006F41A1">
        <w:rPr>
          <w:rFonts w:ascii="Times New Roman" w:hAnsi="Times New Roman" w:cs="Times New Roman"/>
          <w:sz w:val="24"/>
          <w:szCs w:val="24"/>
        </w:rPr>
        <w:t xml:space="preserve"> paragrahvi </w:t>
      </w:r>
      <w:r w:rsidR="00345C87" w:rsidRPr="006F41A1">
        <w:rPr>
          <w:rFonts w:ascii="Times New Roman" w:hAnsi="Times New Roman" w:cs="Times New Roman"/>
          <w:sz w:val="24"/>
          <w:szCs w:val="24"/>
        </w:rPr>
        <w:t>36</w:t>
      </w:r>
      <w:r w:rsidRPr="006F41A1">
        <w:rPr>
          <w:rFonts w:ascii="Times New Roman" w:hAnsi="Times New Roman" w:cs="Times New Roman"/>
          <w:sz w:val="24"/>
          <w:szCs w:val="24"/>
        </w:rPr>
        <w:t xml:space="preserve"> </w:t>
      </w:r>
      <w:r w:rsidR="0071603A" w:rsidRPr="006F41A1">
        <w:rPr>
          <w:rFonts w:ascii="Times New Roman" w:hAnsi="Times New Roman" w:cs="Times New Roman"/>
          <w:sz w:val="24"/>
          <w:szCs w:val="24"/>
        </w:rPr>
        <w:t>lõige</w:t>
      </w:r>
      <w:r w:rsidR="006620B0" w:rsidRPr="006F41A1">
        <w:rPr>
          <w:rFonts w:ascii="Times New Roman" w:hAnsi="Times New Roman" w:cs="Times New Roman"/>
          <w:sz w:val="24"/>
          <w:szCs w:val="24"/>
        </w:rPr>
        <w:t xml:space="preserve"> 3</w:t>
      </w:r>
      <w:r w:rsidR="0071603A" w:rsidRPr="006F41A1">
        <w:rPr>
          <w:rFonts w:ascii="Times New Roman" w:hAnsi="Times New Roman" w:cs="Times New Roman"/>
          <w:sz w:val="24"/>
          <w:szCs w:val="24"/>
        </w:rPr>
        <w:t xml:space="preserve"> muudetakse ja sõnastatakse järgmiselt:</w:t>
      </w:r>
    </w:p>
    <w:p w14:paraId="46101D1F" w14:textId="77777777" w:rsidR="006C4CCF" w:rsidRPr="006F41A1" w:rsidRDefault="006C4CCF" w:rsidP="006A401B">
      <w:pPr>
        <w:spacing w:after="0" w:line="240" w:lineRule="auto"/>
        <w:jc w:val="both"/>
        <w:rPr>
          <w:rFonts w:ascii="Times New Roman" w:hAnsi="Times New Roman" w:cs="Times New Roman"/>
          <w:bCs/>
          <w:sz w:val="24"/>
          <w:szCs w:val="24"/>
        </w:rPr>
      </w:pPr>
    </w:p>
    <w:p w14:paraId="3C6E415D" w14:textId="4CDCFDD6" w:rsidR="00552A74" w:rsidRPr="006F41A1" w:rsidRDefault="0071603A" w:rsidP="006A401B">
      <w:pPr>
        <w:spacing w:after="0" w:line="240" w:lineRule="auto"/>
        <w:jc w:val="both"/>
        <w:rPr>
          <w:rFonts w:ascii="Times New Roman" w:hAnsi="Times New Roman" w:cs="Times New Roman"/>
          <w:sz w:val="24"/>
          <w:szCs w:val="24"/>
        </w:rPr>
      </w:pPr>
      <w:bookmarkStart w:id="42" w:name="para36lg3"/>
      <w:r w:rsidRPr="006F41A1">
        <w:rPr>
          <w:rFonts w:ascii="Times New Roman" w:eastAsia="Times New Roman" w:hAnsi="Times New Roman" w:cs="Times New Roman"/>
          <w:sz w:val="24"/>
          <w:szCs w:val="24"/>
          <w:bdr w:val="none" w:sz="0" w:space="0" w:color="auto" w:frame="1"/>
          <w:lang w:eastAsia="et-EE"/>
        </w:rPr>
        <w:t>„</w:t>
      </w:r>
      <w:bookmarkEnd w:id="42"/>
      <w:r w:rsidR="00552A74" w:rsidRPr="006F41A1">
        <w:rPr>
          <w:rFonts w:ascii="Times New Roman" w:eastAsia="Times New Roman" w:hAnsi="Times New Roman" w:cs="Times New Roman"/>
          <w:color w:val="202020"/>
          <w:sz w:val="24"/>
          <w:szCs w:val="24"/>
          <w:lang w:eastAsia="et-EE"/>
        </w:rPr>
        <w:t xml:space="preserve">(3) Kui vägivallakuriteo ohver saab kuriteo tagajärjel surma, on õigus saada hüvitist </w:t>
      </w:r>
      <w:r w:rsidR="00144AC2" w:rsidRPr="006F41A1">
        <w:rPr>
          <w:rFonts w:ascii="Times New Roman" w:eastAsia="Times New Roman" w:hAnsi="Times New Roman" w:cs="Times New Roman"/>
          <w:color w:val="202020"/>
          <w:sz w:val="24"/>
          <w:szCs w:val="24"/>
          <w:lang w:eastAsia="et-EE"/>
        </w:rPr>
        <w:t>järgmis</w:t>
      </w:r>
      <w:r w:rsidR="00436B74" w:rsidRPr="006F41A1">
        <w:rPr>
          <w:rFonts w:ascii="Times New Roman" w:eastAsia="Times New Roman" w:hAnsi="Times New Roman" w:cs="Times New Roman"/>
          <w:color w:val="202020"/>
          <w:sz w:val="24"/>
          <w:szCs w:val="24"/>
          <w:lang w:eastAsia="et-EE"/>
        </w:rPr>
        <w:t>t</w:t>
      </w:r>
      <w:r w:rsidR="00144AC2" w:rsidRPr="006F41A1">
        <w:rPr>
          <w:rFonts w:ascii="Times New Roman" w:eastAsia="Times New Roman" w:hAnsi="Times New Roman" w:cs="Times New Roman"/>
          <w:color w:val="202020"/>
          <w:sz w:val="24"/>
          <w:szCs w:val="24"/>
          <w:lang w:eastAsia="et-EE"/>
        </w:rPr>
        <w:t>el isiku</w:t>
      </w:r>
      <w:r w:rsidR="00436B74" w:rsidRPr="006F41A1">
        <w:rPr>
          <w:rFonts w:ascii="Times New Roman" w:eastAsia="Times New Roman" w:hAnsi="Times New Roman" w:cs="Times New Roman"/>
          <w:color w:val="202020"/>
          <w:sz w:val="24"/>
          <w:szCs w:val="24"/>
          <w:lang w:eastAsia="et-EE"/>
        </w:rPr>
        <w:t>te</w:t>
      </w:r>
      <w:r w:rsidR="00144AC2" w:rsidRPr="006F41A1">
        <w:rPr>
          <w:rFonts w:ascii="Times New Roman" w:eastAsia="Times New Roman" w:hAnsi="Times New Roman" w:cs="Times New Roman"/>
          <w:color w:val="202020"/>
          <w:sz w:val="24"/>
          <w:szCs w:val="24"/>
          <w:lang w:eastAsia="et-EE"/>
        </w:rPr>
        <w:t>l</w:t>
      </w:r>
      <w:r w:rsidR="00552A74" w:rsidRPr="006F41A1">
        <w:rPr>
          <w:rFonts w:ascii="Times New Roman" w:eastAsia="Times New Roman" w:hAnsi="Times New Roman" w:cs="Times New Roman"/>
          <w:color w:val="202020"/>
          <w:sz w:val="24"/>
          <w:szCs w:val="24"/>
          <w:lang w:eastAsia="et-EE"/>
        </w:rPr>
        <w:t xml:space="preserve">: </w:t>
      </w:r>
    </w:p>
    <w:p w14:paraId="6CCE638D" w14:textId="1547597E" w:rsidR="00552A74" w:rsidRPr="006F41A1" w:rsidRDefault="00552A74"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hAnsi="Times New Roman" w:cs="Times New Roman"/>
          <w:sz w:val="24"/>
          <w:szCs w:val="24"/>
        </w:rPr>
        <w:t>1)</w:t>
      </w:r>
      <w:r w:rsidRPr="006F41A1">
        <w:rPr>
          <w:rFonts w:ascii="Times New Roman" w:eastAsia="Times New Roman" w:hAnsi="Times New Roman" w:cs="Times New Roman"/>
          <w:color w:val="202020"/>
          <w:sz w:val="24"/>
          <w:szCs w:val="24"/>
          <w:lang w:eastAsia="et-EE"/>
        </w:rPr>
        <w:t xml:space="preserve"> ohvri laps, kes on alla 18-aastane </w:t>
      </w:r>
      <w:r w:rsidR="00144AC2" w:rsidRPr="006F41A1">
        <w:rPr>
          <w:rFonts w:ascii="Times New Roman" w:eastAsia="Times New Roman" w:hAnsi="Times New Roman" w:cs="Times New Roman"/>
          <w:color w:val="202020"/>
          <w:sz w:val="24"/>
          <w:szCs w:val="24"/>
          <w:lang w:eastAsia="et-EE"/>
        </w:rPr>
        <w:t xml:space="preserve">või </w:t>
      </w:r>
      <w:r w:rsidRPr="006F41A1">
        <w:rPr>
          <w:rFonts w:ascii="Times New Roman" w:eastAsia="Times New Roman" w:hAnsi="Times New Roman" w:cs="Times New Roman"/>
          <w:color w:val="202020"/>
          <w:sz w:val="24"/>
          <w:szCs w:val="24"/>
          <w:lang w:eastAsia="et-EE"/>
        </w:rPr>
        <w:t>alla 24-aastane gümnaasiumi või kutseõppeasutuse statsionaarses õppes või meditsiinilistel näidustustel muus õppevormis õppiv õpilane või ülikoolis või rakenduskõrgkoolis täiskoormusega õppiv üliõpilane või sellest east vanem, kui tal on vastavalt töövõimetoetuse seadusele tuvastatud osaline või puuduv töövõime enne 18-</w:t>
      </w:r>
      <w:r w:rsidRPr="006F41A1">
        <w:rPr>
          <w:rFonts w:ascii="Times New Roman" w:eastAsia="Times New Roman" w:hAnsi="Times New Roman" w:cs="Times New Roman"/>
          <w:color w:val="202020"/>
          <w:sz w:val="24"/>
          <w:szCs w:val="24"/>
          <w:lang w:eastAsia="et-EE"/>
        </w:rPr>
        <w:lastRenderedPageBreak/>
        <w:t xml:space="preserve">aastaseks </w:t>
      </w:r>
      <w:r w:rsidR="002B2D62" w:rsidRPr="006F41A1">
        <w:rPr>
          <w:rFonts w:ascii="Times New Roman" w:eastAsia="Times New Roman" w:hAnsi="Times New Roman" w:cs="Times New Roman"/>
          <w:color w:val="202020"/>
          <w:sz w:val="24"/>
          <w:szCs w:val="24"/>
          <w:lang w:eastAsia="et-EE"/>
        </w:rPr>
        <w:t xml:space="preserve">saamist </w:t>
      </w:r>
      <w:r w:rsidR="00907705" w:rsidRPr="006F41A1">
        <w:rPr>
          <w:rFonts w:ascii="Times New Roman" w:eastAsia="Times New Roman" w:hAnsi="Times New Roman" w:cs="Times New Roman"/>
          <w:color w:val="202020"/>
          <w:sz w:val="24"/>
          <w:szCs w:val="24"/>
          <w:lang w:eastAsia="et-EE"/>
        </w:rPr>
        <w:t xml:space="preserve">või </w:t>
      </w:r>
      <w:r w:rsidRPr="006F41A1">
        <w:rPr>
          <w:rFonts w:ascii="Times New Roman" w:eastAsia="Times New Roman" w:hAnsi="Times New Roman" w:cs="Times New Roman"/>
          <w:color w:val="202020"/>
          <w:sz w:val="24"/>
          <w:szCs w:val="24"/>
          <w:lang w:eastAsia="et-EE"/>
        </w:rPr>
        <w:t>statsionaarses õppevormis või meditsiinilistel näidustustel muus õppevormis või täiskoormusega õppi</w:t>
      </w:r>
      <w:r w:rsidR="00197C41" w:rsidRPr="006F41A1">
        <w:rPr>
          <w:rFonts w:ascii="Times New Roman" w:eastAsia="Times New Roman" w:hAnsi="Times New Roman" w:cs="Times New Roman"/>
          <w:color w:val="202020"/>
          <w:sz w:val="24"/>
          <w:szCs w:val="24"/>
          <w:lang w:eastAsia="et-EE"/>
        </w:rPr>
        <w:t>mise korral</w:t>
      </w:r>
      <w:r w:rsidRPr="006F41A1">
        <w:rPr>
          <w:rFonts w:ascii="Times New Roman" w:eastAsia="Times New Roman" w:hAnsi="Times New Roman" w:cs="Times New Roman"/>
          <w:color w:val="202020"/>
          <w:sz w:val="24"/>
          <w:szCs w:val="24"/>
          <w:lang w:eastAsia="et-EE"/>
        </w:rPr>
        <w:t xml:space="preserve"> enne 24-aastaseks saamist;</w:t>
      </w:r>
    </w:p>
    <w:p w14:paraId="05992171" w14:textId="123BF167" w:rsidR="00873955" w:rsidRPr="006F41A1" w:rsidRDefault="00552A74"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hAnsi="Times New Roman" w:cs="Times New Roman"/>
          <w:sz w:val="24"/>
          <w:szCs w:val="24"/>
        </w:rPr>
        <w:t>2)</w:t>
      </w:r>
      <w:r w:rsidRPr="006F41A1">
        <w:rPr>
          <w:rFonts w:ascii="Times New Roman" w:eastAsia="Times New Roman" w:hAnsi="Times New Roman" w:cs="Times New Roman"/>
          <w:color w:val="202020"/>
          <w:sz w:val="24"/>
          <w:szCs w:val="24"/>
          <w:lang w:eastAsia="et-EE"/>
        </w:rPr>
        <w:t xml:space="preserve"> </w:t>
      </w:r>
      <w:r w:rsidR="00873955" w:rsidRPr="006F41A1">
        <w:rPr>
          <w:rFonts w:ascii="Times New Roman" w:eastAsia="Times New Roman" w:hAnsi="Times New Roman" w:cs="Times New Roman"/>
          <w:color w:val="202020"/>
          <w:sz w:val="24"/>
          <w:szCs w:val="24"/>
          <w:lang w:eastAsia="et-EE"/>
        </w:rPr>
        <w:t>laps, kes on kuriteo toimepanemise ajaks ohvri poolt eostatud, kuid sünnib pärast ohvri surma;</w:t>
      </w:r>
    </w:p>
    <w:p w14:paraId="44CDFF19" w14:textId="7F169247" w:rsidR="00552A74" w:rsidRPr="006F41A1" w:rsidRDefault="00873955"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eastAsia="Times New Roman" w:hAnsi="Times New Roman" w:cs="Times New Roman"/>
          <w:color w:val="202020"/>
          <w:sz w:val="24"/>
          <w:szCs w:val="24"/>
          <w:lang w:eastAsia="et-EE"/>
        </w:rPr>
        <w:t>3</w:t>
      </w:r>
      <w:r w:rsidR="00552A74" w:rsidRPr="006F41A1">
        <w:rPr>
          <w:rFonts w:ascii="Times New Roman" w:eastAsia="Times New Roman" w:hAnsi="Times New Roman" w:cs="Times New Roman"/>
          <w:color w:val="202020"/>
          <w:sz w:val="24"/>
          <w:szCs w:val="24"/>
          <w:lang w:eastAsia="et-EE"/>
        </w:rPr>
        <w:t>) ohvri vanem, kes on vanaduspensionieas või kellel on vastavalt töövõimetoetuse seadusele tuvastatud osaline või puuduv töövõime;</w:t>
      </w:r>
    </w:p>
    <w:p w14:paraId="6A814C71" w14:textId="564841CD" w:rsidR="000A1BEA" w:rsidRPr="006F41A1" w:rsidRDefault="00873955"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eastAsia="Times New Roman" w:hAnsi="Times New Roman" w:cs="Times New Roman"/>
          <w:color w:val="202020"/>
          <w:sz w:val="24"/>
          <w:szCs w:val="24"/>
          <w:lang w:eastAsia="et-EE"/>
        </w:rPr>
        <w:t>4</w:t>
      </w:r>
      <w:r w:rsidR="00552A74" w:rsidRPr="006F41A1">
        <w:rPr>
          <w:rFonts w:ascii="Times New Roman" w:eastAsia="Times New Roman" w:hAnsi="Times New Roman" w:cs="Times New Roman"/>
          <w:color w:val="202020"/>
          <w:sz w:val="24"/>
          <w:szCs w:val="24"/>
          <w:lang w:eastAsia="et-EE"/>
        </w:rPr>
        <w:t xml:space="preserve">) ohvri mittetöötav lesk, </w:t>
      </w:r>
      <w:r w:rsidR="00EB66BF" w:rsidRPr="006F41A1">
        <w:rPr>
          <w:rFonts w:ascii="Times New Roman" w:eastAsia="Times New Roman" w:hAnsi="Times New Roman" w:cs="Times New Roman"/>
          <w:color w:val="202020"/>
          <w:sz w:val="24"/>
          <w:szCs w:val="24"/>
          <w:lang w:eastAsia="et-EE"/>
        </w:rPr>
        <w:t>kui naise rasedus on kestnud vähemalt 12 nädalat</w:t>
      </w:r>
      <w:r w:rsidR="00552A74" w:rsidRPr="006F41A1">
        <w:rPr>
          <w:rFonts w:ascii="Times New Roman" w:eastAsia="Times New Roman" w:hAnsi="Times New Roman" w:cs="Times New Roman"/>
          <w:color w:val="202020"/>
          <w:sz w:val="24"/>
          <w:szCs w:val="24"/>
          <w:lang w:eastAsia="et-EE"/>
        </w:rPr>
        <w:t>;</w:t>
      </w:r>
    </w:p>
    <w:p w14:paraId="2DC04B0F" w14:textId="56FD20C0" w:rsidR="00552A74" w:rsidRPr="006F41A1" w:rsidRDefault="00873955"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eastAsia="Times New Roman" w:hAnsi="Times New Roman" w:cs="Times New Roman"/>
          <w:color w:val="202020"/>
          <w:sz w:val="24"/>
          <w:szCs w:val="24"/>
          <w:lang w:eastAsia="et-EE"/>
        </w:rPr>
        <w:t>5</w:t>
      </w:r>
      <w:r w:rsidR="008360A3" w:rsidRPr="006F41A1">
        <w:rPr>
          <w:rFonts w:ascii="Times New Roman" w:eastAsia="Times New Roman" w:hAnsi="Times New Roman" w:cs="Times New Roman"/>
          <w:color w:val="202020"/>
          <w:sz w:val="24"/>
          <w:szCs w:val="24"/>
          <w:lang w:eastAsia="et-EE"/>
        </w:rPr>
        <w:t>)</w:t>
      </w:r>
      <w:r w:rsidR="00552A74" w:rsidRPr="006F41A1">
        <w:rPr>
          <w:rFonts w:ascii="Times New Roman" w:eastAsia="Times New Roman" w:hAnsi="Times New Roman" w:cs="Times New Roman"/>
          <w:color w:val="202020"/>
          <w:sz w:val="24"/>
          <w:szCs w:val="24"/>
          <w:lang w:eastAsia="et-EE"/>
        </w:rPr>
        <w:t xml:space="preserve"> ohvri mittetöötav registreeritud elukaaslane, kellega sõlmitud kooseluleping on lõppenud surma tõttu, </w:t>
      </w:r>
      <w:r w:rsidR="000A1BEA" w:rsidRPr="006F41A1">
        <w:rPr>
          <w:rFonts w:ascii="Times New Roman" w:eastAsia="Times New Roman" w:hAnsi="Times New Roman" w:cs="Times New Roman"/>
          <w:color w:val="202020"/>
          <w:sz w:val="24"/>
          <w:szCs w:val="24"/>
          <w:lang w:eastAsia="et-EE"/>
        </w:rPr>
        <w:t>kui naise rasedus on kestnud vähemalt 12 nädalat</w:t>
      </w:r>
      <w:r w:rsidR="00552A74" w:rsidRPr="006F41A1">
        <w:rPr>
          <w:rFonts w:ascii="Times New Roman" w:eastAsia="Times New Roman" w:hAnsi="Times New Roman" w:cs="Times New Roman"/>
          <w:color w:val="202020"/>
          <w:sz w:val="24"/>
          <w:szCs w:val="24"/>
          <w:lang w:eastAsia="et-EE"/>
        </w:rPr>
        <w:t>;</w:t>
      </w:r>
    </w:p>
    <w:p w14:paraId="450C4448" w14:textId="5C1FE13E" w:rsidR="00552A74" w:rsidRPr="006F41A1" w:rsidRDefault="00873955"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eastAsia="Times New Roman" w:hAnsi="Times New Roman" w:cs="Times New Roman"/>
          <w:color w:val="202020"/>
          <w:sz w:val="24"/>
          <w:szCs w:val="24"/>
          <w:lang w:eastAsia="et-EE"/>
        </w:rPr>
        <w:t>6</w:t>
      </w:r>
      <w:r w:rsidR="00552A74" w:rsidRPr="006F41A1">
        <w:rPr>
          <w:rFonts w:ascii="Times New Roman" w:eastAsia="Times New Roman" w:hAnsi="Times New Roman" w:cs="Times New Roman"/>
          <w:color w:val="202020"/>
          <w:sz w:val="24"/>
          <w:szCs w:val="24"/>
          <w:lang w:eastAsia="et-EE"/>
        </w:rPr>
        <w:t>) ohvri lesk või registreeritud elukaaslane, kellega sõlmitud kooseluleping on lõppenud surma tõttu, kellel on vastavalt töövõimetoetuse seadusele tuvastatud osaline või puuduv töövõime või kes on vanaduspensionieas ja kelle abielu või registreeritud kooselu toitjaga oli kestnud vähemalt ühe aasta</w:t>
      </w:r>
      <w:r w:rsidRPr="006F41A1">
        <w:rPr>
          <w:rFonts w:ascii="Times New Roman" w:eastAsia="Times New Roman" w:hAnsi="Times New Roman" w:cs="Times New Roman"/>
          <w:color w:val="202020"/>
          <w:sz w:val="24"/>
          <w:szCs w:val="24"/>
          <w:lang w:eastAsia="et-EE"/>
        </w:rPr>
        <w:t>.</w:t>
      </w:r>
      <w:r w:rsidR="005E4217">
        <w:rPr>
          <w:rFonts w:ascii="Times New Roman" w:eastAsia="Times New Roman" w:hAnsi="Times New Roman" w:cs="Times New Roman"/>
          <w:color w:val="202020"/>
          <w:sz w:val="24"/>
          <w:szCs w:val="24"/>
          <w:lang w:eastAsia="et-EE"/>
        </w:rPr>
        <w:t>“;</w:t>
      </w:r>
    </w:p>
    <w:p w14:paraId="6A08F0E3" w14:textId="77777777" w:rsidR="004A2188" w:rsidRPr="006F41A1" w:rsidRDefault="004A2188" w:rsidP="006A401B">
      <w:pPr>
        <w:spacing w:after="0" w:line="240" w:lineRule="auto"/>
        <w:jc w:val="both"/>
        <w:rPr>
          <w:rFonts w:ascii="Times New Roman" w:eastAsia="Times New Roman" w:hAnsi="Times New Roman" w:cs="Times New Roman"/>
          <w:color w:val="0061AA"/>
          <w:sz w:val="24"/>
          <w:szCs w:val="24"/>
          <w:bdr w:val="none" w:sz="0" w:space="0" w:color="auto" w:frame="1"/>
          <w:lang w:eastAsia="et-EE"/>
        </w:rPr>
      </w:pPr>
      <w:bookmarkStart w:id="43" w:name="para20lg2p5"/>
    </w:p>
    <w:p w14:paraId="48F25C56" w14:textId="3040516A" w:rsidR="00873955" w:rsidRPr="006F41A1" w:rsidRDefault="00873955" w:rsidP="006A401B">
      <w:pPr>
        <w:spacing w:after="0" w:line="240" w:lineRule="auto"/>
        <w:jc w:val="both"/>
        <w:rPr>
          <w:rFonts w:ascii="Times New Roman" w:eastAsia="Times New Roman" w:hAnsi="Times New Roman" w:cs="Times New Roman"/>
          <w:sz w:val="24"/>
          <w:szCs w:val="24"/>
          <w:bdr w:val="none" w:sz="0" w:space="0" w:color="auto" w:frame="1"/>
          <w:lang w:eastAsia="et-EE"/>
        </w:rPr>
      </w:pPr>
      <w:r w:rsidRPr="006F41A1">
        <w:rPr>
          <w:rFonts w:ascii="Times New Roman" w:eastAsia="Times New Roman" w:hAnsi="Times New Roman" w:cs="Times New Roman"/>
          <w:b/>
          <w:bCs/>
          <w:sz w:val="24"/>
          <w:szCs w:val="24"/>
          <w:bdr w:val="none" w:sz="0" w:space="0" w:color="auto" w:frame="1"/>
          <w:lang w:eastAsia="et-EE"/>
        </w:rPr>
        <w:t>2)</w:t>
      </w:r>
      <w:r w:rsidRPr="006F41A1">
        <w:rPr>
          <w:rFonts w:ascii="Times New Roman" w:eastAsia="Times New Roman" w:hAnsi="Times New Roman" w:cs="Times New Roman"/>
          <w:sz w:val="24"/>
          <w:szCs w:val="24"/>
          <w:bdr w:val="none" w:sz="0" w:space="0" w:color="auto" w:frame="1"/>
          <w:lang w:eastAsia="et-EE"/>
        </w:rPr>
        <w:t xml:space="preserve"> paragrahvi 36 täiendatakse lõikega 3</w:t>
      </w:r>
      <w:r w:rsidRPr="006F41A1">
        <w:rPr>
          <w:rFonts w:ascii="Times New Roman" w:eastAsia="Times New Roman" w:hAnsi="Times New Roman" w:cs="Times New Roman"/>
          <w:sz w:val="24"/>
          <w:szCs w:val="24"/>
          <w:bdr w:val="none" w:sz="0" w:space="0" w:color="auto" w:frame="1"/>
          <w:vertAlign w:val="superscript"/>
          <w:lang w:eastAsia="et-EE"/>
        </w:rPr>
        <w:t>1</w:t>
      </w:r>
      <w:r w:rsidR="003D62D2" w:rsidRPr="006F41A1">
        <w:rPr>
          <w:rFonts w:ascii="Times New Roman" w:eastAsia="Times New Roman" w:hAnsi="Times New Roman" w:cs="Times New Roman"/>
          <w:sz w:val="24"/>
          <w:szCs w:val="24"/>
          <w:bdr w:val="none" w:sz="0" w:space="0" w:color="auto" w:frame="1"/>
          <w:lang w:eastAsia="et-EE"/>
        </w:rPr>
        <w:t xml:space="preserve"> järgmises </w:t>
      </w:r>
      <w:r w:rsidRPr="006F41A1">
        <w:rPr>
          <w:rFonts w:ascii="Times New Roman" w:eastAsia="Times New Roman" w:hAnsi="Times New Roman" w:cs="Times New Roman"/>
          <w:sz w:val="24"/>
          <w:szCs w:val="24"/>
          <w:bdr w:val="none" w:sz="0" w:space="0" w:color="auto" w:frame="1"/>
          <w:lang w:eastAsia="et-EE"/>
        </w:rPr>
        <w:t>sõnast</w:t>
      </w:r>
      <w:r w:rsidR="003D62D2" w:rsidRPr="006F41A1">
        <w:rPr>
          <w:rFonts w:ascii="Times New Roman" w:eastAsia="Times New Roman" w:hAnsi="Times New Roman" w:cs="Times New Roman"/>
          <w:sz w:val="24"/>
          <w:szCs w:val="24"/>
          <w:bdr w:val="none" w:sz="0" w:space="0" w:color="auto" w:frame="1"/>
          <w:lang w:eastAsia="et-EE"/>
        </w:rPr>
        <w:t>uses</w:t>
      </w:r>
      <w:r w:rsidRPr="006F41A1">
        <w:rPr>
          <w:rFonts w:ascii="Times New Roman" w:eastAsia="Times New Roman" w:hAnsi="Times New Roman" w:cs="Times New Roman"/>
          <w:sz w:val="24"/>
          <w:szCs w:val="24"/>
          <w:bdr w:val="none" w:sz="0" w:space="0" w:color="auto" w:frame="1"/>
          <w:lang w:eastAsia="et-EE"/>
        </w:rPr>
        <w:t>:</w:t>
      </w:r>
    </w:p>
    <w:p w14:paraId="676C633E" w14:textId="77777777" w:rsidR="003D62D2" w:rsidRPr="006F41A1" w:rsidRDefault="003D62D2" w:rsidP="006A401B">
      <w:pPr>
        <w:spacing w:after="0" w:line="240" w:lineRule="auto"/>
        <w:jc w:val="both"/>
        <w:rPr>
          <w:rFonts w:ascii="Times New Roman" w:eastAsia="Times New Roman" w:hAnsi="Times New Roman" w:cs="Times New Roman"/>
          <w:color w:val="0061AA"/>
          <w:sz w:val="24"/>
          <w:szCs w:val="24"/>
          <w:bdr w:val="none" w:sz="0" w:space="0" w:color="auto" w:frame="1"/>
          <w:lang w:eastAsia="et-EE"/>
        </w:rPr>
      </w:pPr>
    </w:p>
    <w:p w14:paraId="3FE345C9" w14:textId="05F74772" w:rsidR="004A2188" w:rsidRPr="006F41A1" w:rsidRDefault="003D62D2" w:rsidP="006A401B">
      <w:pPr>
        <w:spacing w:after="0" w:line="240" w:lineRule="auto"/>
        <w:jc w:val="both"/>
        <w:rPr>
          <w:rFonts w:ascii="Times New Roman" w:eastAsia="Times New Roman" w:hAnsi="Times New Roman" w:cs="Times New Roman"/>
          <w:sz w:val="24"/>
          <w:szCs w:val="24"/>
          <w:bdr w:val="none" w:sz="0" w:space="0" w:color="auto" w:frame="1"/>
          <w:lang w:eastAsia="et-EE"/>
        </w:rPr>
      </w:pPr>
      <w:r w:rsidRPr="006F41A1">
        <w:rPr>
          <w:rFonts w:ascii="Times New Roman" w:eastAsia="Times New Roman" w:hAnsi="Times New Roman" w:cs="Times New Roman"/>
          <w:sz w:val="24"/>
          <w:szCs w:val="24"/>
          <w:bdr w:val="none" w:sz="0" w:space="0" w:color="auto" w:frame="1"/>
          <w:lang w:eastAsia="et-EE"/>
        </w:rPr>
        <w:t>„(3</w:t>
      </w:r>
      <w:r w:rsidRPr="006F41A1">
        <w:rPr>
          <w:rFonts w:ascii="Times New Roman" w:eastAsia="Times New Roman" w:hAnsi="Times New Roman" w:cs="Times New Roman"/>
          <w:sz w:val="24"/>
          <w:szCs w:val="24"/>
          <w:bdr w:val="none" w:sz="0" w:space="0" w:color="auto" w:frame="1"/>
          <w:vertAlign w:val="superscript"/>
          <w:lang w:eastAsia="et-EE"/>
        </w:rPr>
        <w:t>1</w:t>
      </w:r>
      <w:r w:rsidRPr="006F41A1">
        <w:rPr>
          <w:rFonts w:ascii="Times New Roman" w:eastAsia="Times New Roman" w:hAnsi="Times New Roman" w:cs="Times New Roman"/>
          <w:sz w:val="24"/>
          <w:szCs w:val="24"/>
          <w:bdr w:val="none" w:sz="0" w:space="0" w:color="auto" w:frame="1"/>
          <w:lang w:eastAsia="et-EE"/>
        </w:rPr>
        <w:t xml:space="preserve">) </w:t>
      </w:r>
      <w:r w:rsidR="00980F44" w:rsidRPr="006F41A1">
        <w:rPr>
          <w:rFonts w:ascii="Times New Roman" w:eastAsia="Times New Roman" w:hAnsi="Times New Roman" w:cs="Times New Roman"/>
          <w:sz w:val="24"/>
          <w:szCs w:val="24"/>
          <w:bdr w:val="none" w:sz="0" w:space="0" w:color="auto" w:frame="1"/>
          <w:lang w:eastAsia="et-EE"/>
        </w:rPr>
        <w:t xml:space="preserve">Lisaks käesoleva paragrahvi lõikes 3 </w:t>
      </w:r>
      <w:r w:rsidR="008B7B50" w:rsidRPr="006F41A1">
        <w:rPr>
          <w:rFonts w:ascii="Times New Roman" w:eastAsia="Times New Roman" w:hAnsi="Times New Roman" w:cs="Times New Roman"/>
          <w:sz w:val="24"/>
          <w:szCs w:val="24"/>
          <w:bdr w:val="none" w:sz="0" w:space="0" w:color="auto" w:frame="1"/>
          <w:lang w:eastAsia="et-EE"/>
        </w:rPr>
        <w:t xml:space="preserve">nimetatud isikutele </w:t>
      </w:r>
      <w:r w:rsidR="00980F44" w:rsidRPr="006F41A1">
        <w:rPr>
          <w:rFonts w:ascii="Times New Roman" w:eastAsia="Times New Roman" w:hAnsi="Times New Roman" w:cs="Times New Roman"/>
          <w:sz w:val="24"/>
          <w:szCs w:val="24"/>
          <w:bdr w:val="none" w:sz="0" w:space="0" w:color="auto" w:frame="1"/>
          <w:lang w:eastAsia="et-EE"/>
        </w:rPr>
        <w:t>on</w:t>
      </w:r>
      <w:r w:rsidR="004A2188" w:rsidRPr="006F41A1">
        <w:rPr>
          <w:rFonts w:ascii="Times New Roman" w:eastAsia="Times New Roman" w:hAnsi="Times New Roman" w:cs="Times New Roman"/>
          <w:sz w:val="24"/>
          <w:szCs w:val="24"/>
          <w:bdr w:val="none" w:sz="0" w:space="0" w:color="auto" w:frame="1"/>
          <w:lang w:eastAsia="et-EE"/>
        </w:rPr>
        <w:t xml:space="preserve"> õigus saada hüvitist </w:t>
      </w:r>
      <w:r w:rsidR="00005711" w:rsidRPr="006F41A1">
        <w:rPr>
          <w:rFonts w:ascii="Times New Roman" w:eastAsia="Times New Roman" w:hAnsi="Times New Roman" w:cs="Times New Roman"/>
          <w:sz w:val="24"/>
          <w:szCs w:val="24"/>
          <w:bdr w:val="none" w:sz="0" w:space="0" w:color="auto" w:frame="1"/>
          <w:lang w:eastAsia="et-EE"/>
        </w:rPr>
        <w:t>järgmis</w:t>
      </w:r>
      <w:r w:rsidR="00436B74" w:rsidRPr="006F41A1">
        <w:rPr>
          <w:rFonts w:ascii="Times New Roman" w:eastAsia="Times New Roman" w:hAnsi="Times New Roman" w:cs="Times New Roman"/>
          <w:sz w:val="24"/>
          <w:szCs w:val="24"/>
          <w:bdr w:val="none" w:sz="0" w:space="0" w:color="auto" w:frame="1"/>
          <w:lang w:eastAsia="et-EE"/>
        </w:rPr>
        <w:t>t</w:t>
      </w:r>
      <w:r w:rsidR="00005711" w:rsidRPr="006F41A1">
        <w:rPr>
          <w:rFonts w:ascii="Times New Roman" w:eastAsia="Times New Roman" w:hAnsi="Times New Roman" w:cs="Times New Roman"/>
          <w:sz w:val="24"/>
          <w:szCs w:val="24"/>
          <w:bdr w:val="none" w:sz="0" w:space="0" w:color="auto" w:frame="1"/>
          <w:lang w:eastAsia="et-EE"/>
        </w:rPr>
        <w:t xml:space="preserve">el </w:t>
      </w:r>
      <w:r w:rsidR="00980F44" w:rsidRPr="006F41A1">
        <w:rPr>
          <w:rFonts w:ascii="Times New Roman" w:eastAsia="Times New Roman" w:hAnsi="Times New Roman" w:cs="Times New Roman"/>
          <w:sz w:val="24"/>
          <w:szCs w:val="24"/>
          <w:bdr w:val="none" w:sz="0" w:space="0" w:color="auto" w:frame="1"/>
          <w:lang w:eastAsia="et-EE"/>
        </w:rPr>
        <w:t>ohvri</w:t>
      </w:r>
      <w:r w:rsidR="004A2188" w:rsidRPr="006F41A1">
        <w:rPr>
          <w:rFonts w:ascii="Times New Roman" w:eastAsia="Times New Roman" w:hAnsi="Times New Roman" w:cs="Times New Roman"/>
          <w:sz w:val="24"/>
          <w:szCs w:val="24"/>
          <w:bdr w:val="none" w:sz="0" w:space="0" w:color="auto" w:frame="1"/>
          <w:lang w:eastAsia="et-EE"/>
        </w:rPr>
        <w:t xml:space="preserve"> ülalpidamisel olnud </w:t>
      </w:r>
      <w:r w:rsidR="00080002" w:rsidRPr="006F41A1">
        <w:rPr>
          <w:rFonts w:ascii="Times New Roman" w:eastAsia="Times New Roman" w:hAnsi="Times New Roman" w:cs="Times New Roman"/>
          <w:sz w:val="24"/>
          <w:szCs w:val="24"/>
          <w:bdr w:val="none" w:sz="0" w:space="0" w:color="auto" w:frame="1"/>
          <w:lang w:eastAsia="et-EE"/>
        </w:rPr>
        <w:t>isiku</w:t>
      </w:r>
      <w:r w:rsidR="00436B74" w:rsidRPr="006F41A1">
        <w:rPr>
          <w:rFonts w:ascii="Times New Roman" w:eastAsia="Times New Roman" w:hAnsi="Times New Roman" w:cs="Times New Roman"/>
          <w:sz w:val="24"/>
          <w:szCs w:val="24"/>
          <w:bdr w:val="none" w:sz="0" w:space="0" w:color="auto" w:frame="1"/>
          <w:lang w:eastAsia="et-EE"/>
        </w:rPr>
        <w:t>te</w:t>
      </w:r>
      <w:r w:rsidR="00080002" w:rsidRPr="006F41A1">
        <w:rPr>
          <w:rFonts w:ascii="Times New Roman" w:eastAsia="Times New Roman" w:hAnsi="Times New Roman" w:cs="Times New Roman"/>
          <w:sz w:val="24"/>
          <w:szCs w:val="24"/>
          <w:bdr w:val="none" w:sz="0" w:space="0" w:color="auto" w:frame="1"/>
          <w:lang w:eastAsia="et-EE"/>
        </w:rPr>
        <w:t>l</w:t>
      </w:r>
      <w:r w:rsidR="004A2188" w:rsidRPr="006F41A1">
        <w:rPr>
          <w:rFonts w:ascii="Times New Roman" w:eastAsia="Times New Roman" w:hAnsi="Times New Roman" w:cs="Times New Roman"/>
          <w:sz w:val="24"/>
          <w:szCs w:val="24"/>
          <w:bdr w:val="none" w:sz="0" w:space="0" w:color="auto" w:frame="1"/>
          <w:lang w:eastAsia="et-EE"/>
        </w:rPr>
        <w:t>:</w:t>
      </w:r>
    </w:p>
    <w:p w14:paraId="50E31801" w14:textId="03EEB47A" w:rsidR="00B61525" w:rsidRPr="006F41A1" w:rsidRDefault="00144AC2" w:rsidP="006A401B">
      <w:pPr>
        <w:spacing w:after="0" w:line="240" w:lineRule="auto"/>
        <w:jc w:val="both"/>
        <w:rPr>
          <w:rFonts w:ascii="Times New Roman" w:eastAsia="Times New Roman" w:hAnsi="Times New Roman" w:cs="Times New Roman"/>
          <w:sz w:val="24"/>
          <w:szCs w:val="24"/>
          <w:bdr w:val="none" w:sz="0" w:space="0" w:color="auto" w:frame="1"/>
          <w:lang w:eastAsia="et-EE"/>
        </w:rPr>
      </w:pPr>
      <w:r w:rsidRPr="006F41A1">
        <w:rPr>
          <w:rFonts w:ascii="Times New Roman" w:eastAsia="Times New Roman" w:hAnsi="Times New Roman" w:cs="Times New Roman"/>
          <w:sz w:val="24"/>
          <w:szCs w:val="24"/>
          <w:bdr w:val="none" w:sz="0" w:space="0" w:color="auto" w:frame="1"/>
          <w:lang w:eastAsia="et-EE"/>
        </w:rPr>
        <w:t xml:space="preserve">1) </w:t>
      </w:r>
      <w:r w:rsidR="00B61525" w:rsidRPr="006F41A1">
        <w:rPr>
          <w:rFonts w:ascii="Times New Roman" w:eastAsia="Times New Roman" w:hAnsi="Times New Roman" w:cs="Times New Roman"/>
          <w:sz w:val="24"/>
          <w:szCs w:val="24"/>
          <w:lang w:eastAsia="et-EE"/>
        </w:rPr>
        <w:t xml:space="preserve">laps, kelle vanema abikaasa, registreeritud elukaaslane või kasuvanem on </w:t>
      </w:r>
      <w:r w:rsidR="00C02452" w:rsidRPr="006F41A1">
        <w:rPr>
          <w:rFonts w:ascii="Times New Roman" w:eastAsia="Times New Roman" w:hAnsi="Times New Roman" w:cs="Times New Roman"/>
          <w:sz w:val="24"/>
          <w:szCs w:val="24"/>
          <w:lang w:eastAsia="et-EE"/>
        </w:rPr>
        <w:t>surnud</w:t>
      </w:r>
      <w:r w:rsidR="00B61525" w:rsidRPr="006F41A1">
        <w:rPr>
          <w:rFonts w:ascii="Times New Roman" w:eastAsia="Times New Roman" w:hAnsi="Times New Roman" w:cs="Times New Roman"/>
          <w:sz w:val="24"/>
          <w:szCs w:val="24"/>
          <w:lang w:eastAsia="et-EE"/>
        </w:rPr>
        <w:t xml:space="preserve"> ja kes ei saa elatist oma vanemalt;</w:t>
      </w:r>
    </w:p>
    <w:p w14:paraId="1053B688" w14:textId="7291DAF0" w:rsidR="00144AC2" w:rsidRPr="006F41A1" w:rsidRDefault="00B61525" w:rsidP="006A401B">
      <w:pPr>
        <w:spacing w:after="0" w:line="240" w:lineRule="auto"/>
        <w:jc w:val="both"/>
        <w:rPr>
          <w:rFonts w:ascii="Times New Roman" w:eastAsia="Times New Roman" w:hAnsi="Times New Roman" w:cs="Times New Roman"/>
          <w:sz w:val="24"/>
          <w:szCs w:val="24"/>
          <w:bdr w:val="none" w:sz="0" w:space="0" w:color="auto" w:frame="1"/>
          <w:lang w:eastAsia="et-EE"/>
        </w:rPr>
      </w:pPr>
      <w:r w:rsidRPr="006F41A1">
        <w:rPr>
          <w:rFonts w:ascii="Times New Roman" w:eastAsia="Times New Roman" w:hAnsi="Times New Roman" w:cs="Times New Roman"/>
          <w:sz w:val="24"/>
          <w:szCs w:val="24"/>
          <w:bdr w:val="none" w:sz="0" w:space="0" w:color="auto" w:frame="1"/>
          <w:lang w:eastAsia="et-EE"/>
        </w:rPr>
        <w:t xml:space="preserve">2) </w:t>
      </w:r>
      <w:r w:rsidR="00144AC2" w:rsidRPr="006F41A1">
        <w:rPr>
          <w:rFonts w:ascii="Times New Roman" w:eastAsia="Times New Roman" w:hAnsi="Times New Roman" w:cs="Times New Roman"/>
          <w:sz w:val="24"/>
          <w:szCs w:val="24"/>
          <w:bdr w:val="none" w:sz="0" w:space="0" w:color="auto" w:frame="1"/>
          <w:lang w:eastAsia="et-EE"/>
        </w:rPr>
        <w:t xml:space="preserve">ohvri vend, õde või lapselaps, kes </w:t>
      </w:r>
      <w:r w:rsidR="00D25C0F" w:rsidRPr="006F41A1">
        <w:rPr>
          <w:rFonts w:ascii="Times New Roman" w:eastAsia="Times New Roman" w:hAnsi="Times New Roman" w:cs="Times New Roman"/>
          <w:sz w:val="24"/>
          <w:szCs w:val="24"/>
          <w:bdr w:val="none" w:sz="0" w:space="0" w:color="auto" w:frame="1"/>
          <w:lang w:eastAsia="et-EE"/>
        </w:rPr>
        <w:t>vasta</w:t>
      </w:r>
      <w:r w:rsidR="004C1B8D" w:rsidRPr="006F41A1">
        <w:rPr>
          <w:rFonts w:ascii="Times New Roman" w:eastAsia="Times New Roman" w:hAnsi="Times New Roman" w:cs="Times New Roman"/>
          <w:sz w:val="24"/>
          <w:szCs w:val="24"/>
          <w:bdr w:val="none" w:sz="0" w:space="0" w:color="auto" w:frame="1"/>
          <w:lang w:eastAsia="et-EE"/>
        </w:rPr>
        <w:t>b</w:t>
      </w:r>
      <w:r w:rsidR="00D25C0F" w:rsidRPr="006F41A1">
        <w:rPr>
          <w:rFonts w:ascii="Times New Roman" w:eastAsia="Times New Roman" w:hAnsi="Times New Roman" w:cs="Times New Roman"/>
          <w:sz w:val="24"/>
          <w:szCs w:val="24"/>
          <w:bdr w:val="none" w:sz="0" w:space="0" w:color="auto" w:frame="1"/>
          <w:lang w:eastAsia="et-EE"/>
        </w:rPr>
        <w:t xml:space="preserve"> käesoleva paragrahvi lõike 3 punktis 1 </w:t>
      </w:r>
      <w:r w:rsidR="00E2739E" w:rsidRPr="006F41A1">
        <w:rPr>
          <w:rFonts w:ascii="Times New Roman" w:eastAsia="Times New Roman" w:hAnsi="Times New Roman" w:cs="Times New Roman"/>
          <w:sz w:val="24"/>
          <w:szCs w:val="24"/>
          <w:bdr w:val="none" w:sz="0" w:space="0" w:color="auto" w:frame="1"/>
          <w:lang w:eastAsia="et-EE"/>
        </w:rPr>
        <w:t>sätestatud</w:t>
      </w:r>
      <w:r w:rsidR="00D25C0F" w:rsidRPr="006F41A1">
        <w:rPr>
          <w:rFonts w:ascii="Times New Roman" w:eastAsia="Times New Roman" w:hAnsi="Times New Roman" w:cs="Times New Roman"/>
          <w:sz w:val="24"/>
          <w:szCs w:val="24"/>
          <w:bdr w:val="none" w:sz="0" w:space="0" w:color="auto" w:frame="1"/>
          <w:lang w:eastAsia="et-EE"/>
        </w:rPr>
        <w:t xml:space="preserve"> tingimustele</w:t>
      </w:r>
      <w:r w:rsidR="0027029D" w:rsidRPr="006F41A1">
        <w:rPr>
          <w:rFonts w:ascii="Times New Roman" w:eastAsia="Times New Roman" w:hAnsi="Times New Roman" w:cs="Times New Roman"/>
          <w:sz w:val="24"/>
          <w:szCs w:val="24"/>
          <w:bdr w:val="none" w:sz="0" w:space="0" w:color="auto" w:frame="1"/>
          <w:lang w:eastAsia="et-EE"/>
        </w:rPr>
        <w:t xml:space="preserve"> </w:t>
      </w:r>
      <w:r w:rsidR="00E2739E" w:rsidRPr="006F41A1">
        <w:rPr>
          <w:rFonts w:ascii="Times New Roman" w:eastAsia="Times New Roman" w:hAnsi="Times New Roman" w:cs="Times New Roman"/>
          <w:sz w:val="24"/>
          <w:szCs w:val="24"/>
          <w:bdr w:val="none" w:sz="0" w:space="0" w:color="auto" w:frame="1"/>
          <w:lang w:eastAsia="et-EE"/>
        </w:rPr>
        <w:t>ja</w:t>
      </w:r>
      <w:r w:rsidR="0027029D" w:rsidRPr="006F41A1">
        <w:rPr>
          <w:rFonts w:ascii="Times New Roman" w:eastAsia="Times New Roman" w:hAnsi="Times New Roman" w:cs="Times New Roman"/>
          <w:sz w:val="24"/>
          <w:szCs w:val="24"/>
          <w:bdr w:val="none" w:sz="0" w:space="0" w:color="auto" w:frame="1"/>
          <w:lang w:eastAsia="et-EE"/>
        </w:rPr>
        <w:t xml:space="preserve"> </w:t>
      </w:r>
      <w:r w:rsidR="00D25C0F" w:rsidRPr="006F41A1">
        <w:rPr>
          <w:rFonts w:ascii="Times New Roman" w:eastAsia="Times New Roman" w:hAnsi="Times New Roman" w:cs="Times New Roman"/>
          <w:sz w:val="24"/>
          <w:szCs w:val="24"/>
          <w:bdr w:val="none" w:sz="0" w:space="0" w:color="auto" w:frame="1"/>
          <w:lang w:eastAsia="et-EE"/>
        </w:rPr>
        <w:t>kellel</w:t>
      </w:r>
      <w:r w:rsidR="00144AC2" w:rsidRPr="006F41A1">
        <w:rPr>
          <w:rFonts w:ascii="Times New Roman" w:eastAsia="Times New Roman" w:hAnsi="Times New Roman" w:cs="Times New Roman"/>
          <w:sz w:val="24"/>
          <w:szCs w:val="24"/>
          <w:bdr w:val="none" w:sz="0" w:space="0" w:color="auto" w:frame="1"/>
          <w:lang w:eastAsia="et-EE"/>
        </w:rPr>
        <w:t xml:space="preserve"> ei ole töövõimelisi vanemaid;</w:t>
      </w:r>
    </w:p>
    <w:p w14:paraId="02A46317" w14:textId="03C182A4" w:rsidR="00552A74" w:rsidRPr="006F41A1" w:rsidRDefault="00B61525"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eastAsia="Times New Roman" w:hAnsi="Times New Roman" w:cs="Times New Roman"/>
          <w:color w:val="202020"/>
          <w:sz w:val="24"/>
          <w:szCs w:val="24"/>
          <w:lang w:eastAsia="et-EE"/>
        </w:rPr>
        <w:t>3</w:t>
      </w:r>
      <w:bookmarkEnd w:id="43"/>
      <w:r w:rsidR="00552A74" w:rsidRPr="006F41A1">
        <w:rPr>
          <w:rFonts w:ascii="Times New Roman" w:eastAsia="Times New Roman" w:hAnsi="Times New Roman" w:cs="Times New Roman"/>
          <w:color w:val="202020"/>
          <w:sz w:val="24"/>
          <w:szCs w:val="24"/>
          <w:lang w:eastAsia="et-EE"/>
        </w:rPr>
        <w:t>)</w:t>
      </w:r>
      <w:r w:rsidR="008B7B50" w:rsidRPr="006F41A1">
        <w:rPr>
          <w:rFonts w:ascii="Times New Roman" w:eastAsia="Times New Roman" w:hAnsi="Times New Roman" w:cs="Times New Roman"/>
          <w:color w:val="202020"/>
          <w:sz w:val="24"/>
          <w:szCs w:val="24"/>
          <w:lang w:eastAsia="et-EE"/>
        </w:rPr>
        <w:t xml:space="preserve"> </w:t>
      </w:r>
      <w:r w:rsidR="00552A74" w:rsidRPr="006F41A1">
        <w:rPr>
          <w:rFonts w:ascii="Times New Roman" w:eastAsia="Times New Roman" w:hAnsi="Times New Roman" w:cs="Times New Roman"/>
          <w:color w:val="202020"/>
          <w:sz w:val="24"/>
          <w:szCs w:val="24"/>
          <w:lang w:eastAsia="et-EE"/>
        </w:rPr>
        <w:t>ohvri lahutatud abikaasa, kes jõudis vanaduspensioniikka või kellel on vastavalt töövõimetoetuse seadusele tuvastatud osaline või puuduv töövõime enne abielu lahutamist või enne kolme aasta möödumist abielu lahutamisest ja kelle abielu ohvriga oli kestnud vähemalt 25 aastat;</w:t>
      </w:r>
    </w:p>
    <w:p w14:paraId="777A102A" w14:textId="31BD895F" w:rsidR="00552A74" w:rsidRPr="006F41A1" w:rsidRDefault="00B61525" w:rsidP="006A401B">
      <w:pPr>
        <w:spacing w:after="0" w:line="240" w:lineRule="auto"/>
        <w:jc w:val="both"/>
        <w:rPr>
          <w:rFonts w:ascii="Times New Roman" w:eastAsia="Times New Roman" w:hAnsi="Times New Roman" w:cs="Times New Roman"/>
          <w:color w:val="202020"/>
          <w:sz w:val="24"/>
          <w:szCs w:val="24"/>
          <w:lang w:eastAsia="et-EE"/>
        </w:rPr>
      </w:pPr>
      <w:r w:rsidRPr="006F41A1">
        <w:rPr>
          <w:rFonts w:ascii="Times New Roman" w:eastAsia="Times New Roman" w:hAnsi="Times New Roman" w:cs="Times New Roman"/>
          <w:color w:val="202020"/>
          <w:sz w:val="24"/>
          <w:szCs w:val="24"/>
          <w:lang w:eastAsia="et-EE"/>
        </w:rPr>
        <w:t>4</w:t>
      </w:r>
      <w:r w:rsidR="00552A74" w:rsidRPr="006F41A1">
        <w:rPr>
          <w:rFonts w:ascii="Times New Roman" w:eastAsia="Times New Roman" w:hAnsi="Times New Roman" w:cs="Times New Roman"/>
          <w:color w:val="202020"/>
          <w:sz w:val="24"/>
          <w:szCs w:val="24"/>
          <w:lang w:eastAsia="et-EE"/>
        </w:rPr>
        <w:t>)</w:t>
      </w:r>
      <w:r w:rsidR="008B7B50" w:rsidRPr="006F41A1">
        <w:rPr>
          <w:rFonts w:ascii="Times New Roman" w:eastAsia="Times New Roman" w:hAnsi="Times New Roman" w:cs="Times New Roman"/>
          <w:color w:val="202020"/>
          <w:sz w:val="24"/>
          <w:szCs w:val="24"/>
          <w:lang w:eastAsia="et-EE"/>
        </w:rPr>
        <w:t xml:space="preserve"> </w:t>
      </w:r>
      <w:r w:rsidR="00552A74" w:rsidRPr="006F41A1">
        <w:rPr>
          <w:rFonts w:ascii="Times New Roman" w:eastAsia="Times New Roman" w:hAnsi="Times New Roman" w:cs="Times New Roman"/>
          <w:color w:val="202020"/>
          <w:sz w:val="24"/>
          <w:szCs w:val="24"/>
          <w:lang w:eastAsia="et-EE"/>
        </w:rPr>
        <w:t>ohvri registreeritud elukaaslane, kellega sõlmitud kooseluleping on lõppenud, kes jõudis vanaduspensioniikka või kellel on vastavalt töövõimetoetuse seadusele tuvastatud osaline või puuduv töövõime enne kooselulepingu lõpetamist või enne kolme aasta möödumist kooselulepingu lõpetamisest ja kelle registreeritud kooselu ohvriga oli kestnud vähemalt 25 aastat;</w:t>
      </w:r>
    </w:p>
    <w:p w14:paraId="1C89BADB" w14:textId="4F4BD967" w:rsidR="00345C87" w:rsidRPr="006F41A1" w:rsidRDefault="00B61525" w:rsidP="006A401B">
      <w:pPr>
        <w:spacing w:after="0" w:line="240" w:lineRule="auto"/>
        <w:jc w:val="both"/>
        <w:rPr>
          <w:rFonts w:ascii="Times New Roman" w:hAnsi="Times New Roman" w:cs="Times New Roman"/>
          <w:sz w:val="24"/>
          <w:szCs w:val="24"/>
        </w:rPr>
      </w:pPr>
      <w:r w:rsidRPr="006F41A1">
        <w:rPr>
          <w:rFonts w:ascii="Times New Roman" w:eastAsia="Times New Roman" w:hAnsi="Times New Roman" w:cs="Times New Roman"/>
          <w:color w:val="202020"/>
          <w:sz w:val="24"/>
          <w:szCs w:val="24"/>
          <w:lang w:eastAsia="et-EE"/>
        </w:rPr>
        <w:t>5</w:t>
      </w:r>
      <w:r w:rsidR="00552A74" w:rsidRPr="006F41A1">
        <w:rPr>
          <w:rFonts w:ascii="Times New Roman" w:eastAsia="Times New Roman" w:hAnsi="Times New Roman" w:cs="Times New Roman"/>
          <w:color w:val="202020"/>
          <w:sz w:val="24"/>
          <w:szCs w:val="24"/>
          <w:lang w:eastAsia="et-EE"/>
        </w:rPr>
        <w:t>)</w:t>
      </w:r>
      <w:r w:rsidR="008B7B50" w:rsidRPr="006F41A1">
        <w:rPr>
          <w:rFonts w:ascii="Times New Roman" w:eastAsia="Times New Roman" w:hAnsi="Times New Roman" w:cs="Times New Roman"/>
          <w:color w:val="202020"/>
          <w:sz w:val="24"/>
          <w:szCs w:val="24"/>
          <w:lang w:eastAsia="et-EE"/>
        </w:rPr>
        <w:t xml:space="preserve"> </w:t>
      </w:r>
      <w:r w:rsidR="00552A74" w:rsidRPr="006F41A1">
        <w:rPr>
          <w:rFonts w:ascii="Times New Roman" w:eastAsia="Times New Roman" w:hAnsi="Times New Roman" w:cs="Times New Roman"/>
          <w:color w:val="202020"/>
          <w:sz w:val="24"/>
          <w:szCs w:val="24"/>
          <w:lang w:eastAsia="et-EE"/>
        </w:rPr>
        <w:t>mittetöötav ohvri lapse vanem või eestkostja, kes kasvatab ohvri kuni kolmeaastast last oma perekonnas</w:t>
      </w:r>
      <w:r w:rsidR="00345C87" w:rsidRPr="006F41A1">
        <w:rPr>
          <w:rFonts w:ascii="Times New Roman" w:eastAsia="Times New Roman" w:hAnsi="Times New Roman" w:cs="Times New Roman"/>
          <w:color w:val="202020"/>
          <w:sz w:val="24"/>
          <w:szCs w:val="24"/>
          <w:lang w:eastAsia="et-EE"/>
        </w:rPr>
        <w:t>.</w:t>
      </w:r>
      <w:r w:rsidR="002E598B" w:rsidRPr="006F41A1">
        <w:rPr>
          <w:rFonts w:ascii="Times New Roman" w:hAnsi="Times New Roman" w:cs="Times New Roman"/>
          <w:sz w:val="24"/>
          <w:szCs w:val="24"/>
        </w:rPr>
        <w:t>“;</w:t>
      </w:r>
    </w:p>
    <w:p w14:paraId="6AD22E8F" w14:textId="77777777" w:rsidR="00345C87" w:rsidRPr="006F41A1" w:rsidRDefault="00345C87" w:rsidP="006A401B">
      <w:pPr>
        <w:spacing w:after="0" w:line="240" w:lineRule="auto"/>
        <w:jc w:val="both"/>
        <w:rPr>
          <w:rFonts w:ascii="Times New Roman" w:hAnsi="Times New Roman" w:cs="Times New Roman"/>
          <w:bCs/>
          <w:sz w:val="24"/>
          <w:szCs w:val="24"/>
        </w:rPr>
      </w:pPr>
    </w:p>
    <w:p w14:paraId="6EDF299B" w14:textId="3E6DB995" w:rsidR="00345C87" w:rsidRPr="006F41A1" w:rsidRDefault="00556C39"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3</w:t>
      </w:r>
      <w:r w:rsidR="000C58AC" w:rsidRPr="006F41A1">
        <w:rPr>
          <w:rFonts w:ascii="Times New Roman" w:hAnsi="Times New Roman" w:cs="Times New Roman"/>
          <w:b/>
          <w:bCs/>
          <w:sz w:val="24"/>
          <w:szCs w:val="24"/>
        </w:rPr>
        <w:t>)</w:t>
      </w:r>
      <w:r w:rsidR="000C58AC" w:rsidRPr="006F41A1">
        <w:rPr>
          <w:rFonts w:ascii="Times New Roman" w:hAnsi="Times New Roman" w:cs="Times New Roman"/>
          <w:sz w:val="24"/>
          <w:szCs w:val="24"/>
        </w:rPr>
        <w:t xml:space="preserve"> paragrahvi </w:t>
      </w:r>
      <w:r w:rsidR="00345C87" w:rsidRPr="006F41A1">
        <w:rPr>
          <w:rFonts w:ascii="Times New Roman" w:hAnsi="Times New Roman" w:cs="Times New Roman"/>
          <w:sz w:val="24"/>
          <w:szCs w:val="24"/>
        </w:rPr>
        <w:t>44</w:t>
      </w:r>
      <w:r w:rsidR="000C58AC" w:rsidRPr="006F41A1">
        <w:rPr>
          <w:rFonts w:ascii="Times New Roman" w:hAnsi="Times New Roman" w:cs="Times New Roman"/>
          <w:sz w:val="24"/>
          <w:szCs w:val="24"/>
        </w:rPr>
        <w:t xml:space="preserve"> lõike 3</w:t>
      </w:r>
      <w:r w:rsidR="0034460F" w:rsidRPr="006F41A1">
        <w:rPr>
          <w:rFonts w:ascii="Times New Roman" w:hAnsi="Times New Roman" w:cs="Times New Roman"/>
          <w:sz w:val="24"/>
          <w:szCs w:val="24"/>
        </w:rPr>
        <w:t xml:space="preserve"> teises lauses asendatakse sõna „toitjak</w:t>
      </w:r>
      <w:r w:rsidR="00A840C8" w:rsidRPr="006F41A1">
        <w:rPr>
          <w:rFonts w:ascii="Times New Roman" w:hAnsi="Times New Roman" w:cs="Times New Roman"/>
          <w:sz w:val="24"/>
          <w:szCs w:val="24"/>
        </w:rPr>
        <w:t>ao</w:t>
      </w:r>
      <w:r w:rsidR="0034460F" w:rsidRPr="006F41A1">
        <w:rPr>
          <w:rFonts w:ascii="Times New Roman" w:hAnsi="Times New Roman" w:cs="Times New Roman"/>
          <w:sz w:val="24"/>
          <w:szCs w:val="24"/>
        </w:rPr>
        <w:t>tuspenison</w:t>
      </w:r>
      <w:r w:rsidR="00597E45" w:rsidRPr="006F41A1">
        <w:rPr>
          <w:rFonts w:ascii="Times New Roman" w:hAnsi="Times New Roman" w:cs="Times New Roman"/>
          <w:sz w:val="24"/>
          <w:szCs w:val="24"/>
        </w:rPr>
        <w:t>i</w:t>
      </w:r>
      <w:r w:rsidR="0034460F" w:rsidRPr="006F41A1">
        <w:rPr>
          <w:rFonts w:ascii="Times New Roman" w:hAnsi="Times New Roman" w:cs="Times New Roman"/>
          <w:sz w:val="24"/>
          <w:szCs w:val="24"/>
        </w:rPr>
        <w:t xml:space="preserve">“ </w:t>
      </w:r>
      <w:r w:rsidR="008B7B50" w:rsidRPr="006F41A1">
        <w:rPr>
          <w:rFonts w:ascii="Times New Roman" w:hAnsi="Times New Roman" w:cs="Times New Roman"/>
          <w:sz w:val="24"/>
          <w:szCs w:val="24"/>
        </w:rPr>
        <w:t>tekstiosaga</w:t>
      </w:r>
      <w:r w:rsidR="0034460F" w:rsidRPr="006F41A1">
        <w:rPr>
          <w:rFonts w:ascii="Times New Roman" w:hAnsi="Times New Roman" w:cs="Times New Roman"/>
          <w:sz w:val="24"/>
          <w:szCs w:val="24"/>
        </w:rPr>
        <w:t xml:space="preserve"> „toitjakaotustoetus</w:t>
      </w:r>
      <w:r w:rsidR="00597E45" w:rsidRPr="006F41A1">
        <w:rPr>
          <w:rFonts w:ascii="Times New Roman" w:hAnsi="Times New Roman" w:cs="Times New Roman"/>
          <w:sz w:val="24"/>
          <w:szCs w:val="24"/>
        </w:rPr>
        <w:t xml:space="preserve">t või enne 2026. aasta 1. oktoobrit kehtinud riikliku pensionikindlustuse seaduse </w:t>
      </w:r>
      <w:r w:rsidR="00FC70CC" w:rsidRPr="006F41A1">
        <w:rPr>
          <w:rFonts w:ascii="Times New Roman" w:hAnsi="Times New Roman" w:cs="Times New Roman"/>
          <w:sz w:val="24"/>
          <w:szCs w:val="24"/>
        </w:rPr>
        <w:t xml:space="preserve">redaktsiooni </w:t>
      </w:r>
      <w:r w:rsidR="00597E45" w:rsidRPr="006F41A1">
        <w:rPr>
          <w:rFonts w:ascii="Times New Roman" w:hAnsi="Times New Roman" w:cs="Times New Roman"/>
          <w:sz w:val="24"/>
          <w:szCs w:val="24"/>
        </w:rPr>
        <w:t>alusel määratud toitjakaotuspensioni</w:t>
      </w:r>
      <w:r w:rsidR="0034460F" w:rsidRPr="006F41A1">
        <w:rPr>
          <w:rFonts w:ascii="Times New Roman" w:hAnsi="Times New Roman" w:cs="Times New Roman"/>
          <w:sz w:val="24"/>
          <w:szCs w:val="24"/>
        </w:rPr>
        <w:t>“</w:t>
      </w:r>
      <w:r w:rsidR="00597E45" w:rsidRPr="006F41A1">
        <w:rPr>
          <w:rFonts w:ascii="Times New Roman" w:hAnsi="Times New Roman" w:cs="Times New Roman"/>
          <w:sz w:val="24"/>
          <w:szCs w:val="24"/>
        </w:rPr>
        <w:t>;</w:t>
      </w:r>
    </w:p>
    <w:p w14:paraId="024C1673" w14:textId="77777777" w:rsidR="00345C87" w:rsidRPr="006F41A1" w:rsidRDefault="00345C87" w:rsidP="006A401B">
      <w:pPr>
        <w:spacing w:after="0" w:line="240" w:lineRule="auto"/>
        <w:jc w:val="both"/>
        <w:rPr>
          <w:rFonts w:ascii="Times New Roman" w:hAnsi="Times New Roman" w:cs="Times New Roman"/>
          <w:bCs/>
          <w:sz w:val="24"/>
          <w:szCs w:val="24"/>
        </w:rPr>
      </w:pPr>
    </w:p>
    <w:p w14:paraId="4109C61F" w14:textId="3A1B1005" w:rsidR="000B74BE" w:rsidRPr="006F41A1" w:rsidRDefault="00CD312B"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4</w:t>
      </w:r>
      <w:r w:rsidR="00597E45" w:rsidRPr="006F41A1">
        <w:rPr>
          <w:rFonts w:ascii="Times New Roman" w:hAnsi="Times New Roman" w:cs="Times New Roman"/>
          <w:b/>
          <w:bCs/>
          <w:sz w:val="24"/>
          <w:szCs w:val="24"/>
        </w:rPr>
        <w:t>)</w:t>
      </w:r>
      <w:r w:rsidR="00597E45" w:rsidRPr="006F41A1">
        <w:rPr>
          <w:rFonts w:ascii="Times New Roman" w:hAnsi="Times New Roman" w:cs="Times New Roman"/>
          <w:sz w:val="24"/>
          <w:szCs w:val="24"/>
        </w:rPr>
        <w:t xml:space="preserve"> paragrahvi</w:t>
      </w:r>
      <w:r w:rsidR="008610B1" w:rsidRPr="006F41A1">
        <w:rPr>
          <w:rFonts w:ascii="Times New Roman" w:hAnsi="Times New Roman" w:cs="Times New Roman"/>
          <w:sz w:val="24"/>
          <w:szCs w:val="24"/>
        </w:rPr>
        <w:t xml:space="preserve"> </w:t>
      </w:r>
      <w:r w:rsidR="00345C87" w:rsidRPr="006F41A1">
        <w:rPr>
          <w:rFonts w:ascii="Times New Roman" w:hAnsi="Times New Roman" w:cs="Times New Roman"/>
          <w:sz w:val="24"/>
          <w:szCs w:val="24"/>
        </w:rPr>
        <w:t>49</w:t>
      </w:r>
      <w:r w:rsidR="00597E45" w:rsidRPr="006F41A1">
        <w:rPr>
          <w:rFonts w:ascii="Times New Roman" w:hAnsi="Times New Roman" w:cs="Times New Roman"/>
          <w:sz w:val="24"/>
          <w:szCs w:val="24"/>
        </w:rPr>
        <w:t xml:space="preserve"> </w:t>
      </w:r>
      <w:r w:rsidR="00C747FA" w:rsidRPr="006F41A1">
        <w:rPr>
          <w:rFonts w:ascii="Times New Roman" w:hAnsi="Times New Roman" w:cs="Times New Roman"/>
          <w:sz w:val="24"/>
          <w:szCs w:val="24"/>
        </w:rPr>
        <w:t>lõike 1 punkt</w:t>
      </w:r>
      <w:r w:rsidR="00FE4345" w:rsidRPr="006F41A1">
        <w:rPr>
          <w:rFonts w:ascii="Times New Roman" w:hAnsi="Times New Roman" w:cs="Times New Roman"/>
          <w:sz w:val="24"/>
          <w:szCs w:val="24"/>
        </w:rPr>
        <w:t xml:space="preserve"> 3</w:t>
      </w:r>
      <w:r w:rsidR="000B74BE" w:rsidRPr="006F41A1">
        <w:rPr>
          <w:rFonts w:ascii="Times New Roman" w:hAnsi="Times New Roman" w:cs="Times New Roman"/>
          <w:sz w:val="24"/>
          <w:szCs w:val="24"/>
        </w:rPr>
        <w:t xml:space="preserve"> muudetakse ja sõnastatakse järgmiselt:</w:t>
      </w:r>
    </w:p>
    <w:p w14:paraId="030D0AB5" w14:textId="7CD252EB" w:rsidR="00345C87" w:rsidRPr="006F41A1" w:rsidRDefault="00345C87" w:rsidP="006A401B">
      <w:pPr>
        <w:spacing w:after="0" w:line="240" w:lineRule="auto"/>
        <w:jc w:val="both"/>
        <w:rPr>
          <w:rFonts w:ascii="Times New Roman" w:hAnsi="Times New Roman" w:cs="Times New Roman"/>
          <w:bCs/>
          <w:sz w:val="24"/>
          <w:szCs w:val="24"/>
        </w:rPr>
      </w:pPr>
    </w:p>
    <w:p w14:paraId="266060C7" w14:textId="1152EF92" w:rsidR="00345C87" w:rsidRPr="006F41A1" w:rsidRDefault="000B74BE"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Cs/>
          <w:sz w:val="24"/>
          <w:szCs w:val="24"/>
        </w:rPr>
        <w:t>„</w:t>
      </w:r>
      <w:r w:rsidR="00345C87" w:rsidRPr="006F41A1">
        <w:rPr>
          <w:rFonts w:ascii="Times New Roman" w:hAnsi="Times New Roman" w:cs="Times New Roman"/>
          <w:bCs/>
          <w:sz w:val="24"/>
          <w:szCs w:val="24"/>
        </w:rPr>
        <w:t xml:space="preserve">3) </w:t>
      </w:r>
      <w:r w:rsidR="00DA14B0" w:rsidRPr="006F41A1">
        <w:rPr>
          <w:rFonts w:ascii="Times New Roman" w:hAnsi="Times New Roman" w:cs="Times New Roman"/>
          <w:bCs/>
          <w:sz w:val="24"/>
          <w:szCs w:val="24"/>
        </w:rPr>
        <w:t>kuni isik vastab käesoleva seaduse § 36 lõikes 3 või 3</w:t>
      </w:r>
      <w:r w:rsidR="00DA14B0" w:rsidRPr="006F41A1">
        <w:rPr>
          <w:rFonts w:ascii="Times New Roman" w:hAnsi="Times New Roman" w:cs="Times New Roman"/>
          <w:sz w:val="24"/>
          <w:szCs w:val="24"/>
          <w:vertAlign w:val="superscript"/>
        </w:rPr>
        <w:t>1</w:t>
      </w:r>
      <w:r w:rsidR="00DA14B0" w:rsidRPr="006F41A1">
        <w:rPr>
          <w:rFonts w:ascii="Times New Roman" w:hAnsi="Times New Roman" w:cs="Times New Roman"/>
          <w:bCs/>
          <w:sz w:val="24"/>
          <w:szCs w:val="24"/>
        </w:rPr>
        <w:t xml:space="preserve"> sätestatud tingimustele</w:t>
      </w:r>
      <w:r w:rsidR="003761F3" w:rsidRPr="006F41A1">
        <w:rPr>
          <w:rFonts w:ascii="Times New Roman" w:hAnsi="Times New Roman" w:cs="Times New Roman"/>
          <w:sz w:val="24"/>
          <w:szCs w:val="24"/>
        </w:rPr>
        <w:t>.</w:t>
      </w:r>
      <w:r w:rsidRPr="006F41A1">
        <w:rPr>
          <w:rFonts w:ascii="Times New Roman" w:hAnsi="Times New Roman" w:cs="Times New Roman"/>
          <w:sz w:val="24"/>
          <w:szCs w:val="24"/>
        </w:rPr>
        <w:t>“;</w:t>
      </w:r>
    </w:p>
    <w:p w14:paraId="5A6D6D6A" w14:textId="77777777" w:rsidR="00345C87" w:rsidRPr="006F41A1" w:rsidRDefault="00345C87" w:rsidP="006A401B">
      <w:pPr>
        <w:spacing w:after="0" w:line="240" w:lineRule="auto"/>
        <w:jc w:val="both"/>
        <w:rPr>
          <w:rFonts w:ascii="Times New Roman" w:hAnsi="Times New Roman" w:cs="Times New Roman"/>
          <w:bCs/>
          <w:sz w:val="24"/>
          <w:szCs w:val="24"/>
        </w:rPr>
      </w:pPr>
    </w:p>
    <w:p w14:paraId="441B86EF" w14:textId="7CAE5147" w:rsidR="00557BEF" w:rsidRPr="006F41A1" w:rsidRDefault="00CD312B"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sz w:val="24"/>
          <w:szCs w:val="24"/>
        </w:rPr>
        <w:t>5</w:t>
      </w:r>
      <w:r w:rsidR="000B74BE" w:rsidRPr="006F41A1">
        <w:rPr>
          <w:rFonts w:ascii="Times New Roman" w:hAnsi="Times New Roman" w:cs="Times New Roman"/>
          <w:b/>
          <w:sz w:val="24"/>
          <w:szCs w:val="24"/>
        </w:rPr>
        <w:t>)</w:t>
      </w:r>
      <w:r w:rsidR="000B74BE" w:rsidRPr="006F41A1">
        <w:rPr>
          <w:rFonts w:ascii="Times New Roman" w:hAnsi="Times New Roman" w:cs="Times New Roman"/>
          <w:bCs/>
          <w:sz w:val="24"/>
          <w:szCs w:val="24"/>
        </w:rPr>
        <w:t xml:space="preserve"> paragrahvi </w:t>
      </w:r>
      <w:r w:rsidR="00345C87" w:rsidRPr="006F41A1">
        <w:rPr>
          <w:rFonts w:ascii="Times New Roman" w:hAnsi="Times New Roman" w:cs="Times New Roman"/>
          <w:bCs/>
          <w:sz w:val="24"/>
          <w:szCs w:val="24"/>
        </w:rPr>
        <w:t>55</w:t>
      </w:r>
      <w:r w:rsidR="003556F0" w:rsidRPr="006F41A1">
        <w:rPr>
          <w:rFonts w:ascii="Times New Roman" w:hAnsi="Times New Roman" w:cs="Times New Roman"/>
          <w:bCs/>
          <w:sz w:val="24"/>
          <w:szCs w:val="24"/>
        </w:rPr>
        <w:t xml:space="preserve"> </w:t>
      </w:r>
      <w:r w:rsidR="00857380" w:rsidRPr="006F41A1">
        <w:rPr>
          <w:rFonts w:ascii="Times New Roman" w:hAnsi="Times New Roman" w:cs="Times New Roman"/>
          <w:bCs/>
          <w:sz w:val="24"/>
          <w:szCs w:val="24"/>
        </w:rPr>
        <w:t>lõi</w:t>
      </w:r>
      <w:r w:rsidR="00E1212B" w:rsidRPr="006F41A1">
        <w:rPr>
          <w:rFonts w:ascii="Times New Roman" w:hAnsi="Times New Roman" w:cs="Times New Roman"/>
          <w:bCs/>
          <w:sz w:val="24"/>
          <w:szCs w:val="24"/>
        </w:rPr>
        <w:t>k</w:t>
      </w:r>
      <w:r w:rsidR="00857380" w:rsidRPr="006F41A1">
        <w:rPr>
          <w:rFonts w:ascii="Times New Roman" w:hAnsi="Times New Roman" w:cs="Times New Roman"/>
          <w:bCs/>
          <w:sz w:val="24"/>
          <w:szCs w:val="24"/>
        </w:rPr>
        <w:t xml:space="preserve">es </w:t>
      </w:r>
      <w:r w:rsidR="003556F0" w:rsidRPr="006F41A1">
        <w:rPr>
          <w:rFonts w:ascii="Times New Roman" w:hAnsi="Times New Roman" w:cs="Times New Roman"/>
          <w:bCs/>
          <w:sz w:val="24"/>
          <w:szCs w:val="24"/>
        </w:rPr>
        <w:t xml:space="preserve">2 </w:t>
      </w:r>
      <w:r w:rsidR="00857380" w:rsidRPr="006F41A1">
        <w:rPr>
          <w:rFonts w:ascii="Times New Roman" w:hAnsi="Times New Roman" w:cs="Times New Roman"/>
          <w:bCs/>
          <w:sz w:val="24"/>
          <w:szCs w:val="24"/>
        </w:rPr>
        <w:t xml:space="preserve">asendatakse </w:t>
      </w:r>
      <w:r w:rsidR="008B7B50" w:rsidRPr="006F41A1">
        <w:rPr>
          <w:rFonts w:ascii="Times New Roman" w:hAnsi="Times New Roman" w:cs="Times New Roman"/>
          <w:bCs/>
          <w:sz w:val="24"/>
          <w:szCs w:val="24"/>
        </w:rPr>
        <w:t>sõnad</w:t>
      </w:r>
      <w:r w:rsidR="00857380" w:rsidRPr="006F41A1">
        <w:rPr>
          <w:rFonts w:ascii="Times New Roman" w:hAnsi="Times New Roman" w:cs="Times New Roman"/>
          <w:bCs/>
          <w:sz w:val="24"/>
          <w:szCs w:val="24"/>
        </w:rPr>
        <w:t xml:space="preserve"> „</w:t>
      </w:r>
      <w:r w:rsidR="00E1212B" w:rsidRPr="006F41A1">
        <w:rPr>
          <w:rFonts w:ascii="Times New Roman" w:hAnsi="Times New Roman" w:cs="Times New Roman"/>
          <w:bCs/>
          <w:sz w:val="24"/>
          <w:szCs w:val="24"/>
        </w:rPr>
        <w:t>toitjakaotuspensioni saamise</w:t>
      </w:r>
      <w:r w:rsidR="00857380" w:rsidRPr="006F41A1">
        <w:rPr>
          <w:rFonts w:ascii="Times New Roman" w:hAnsi="Times New Roman" w:cs="Times New Roman"/>
          <w:bCs/>
          <w:sz w:val="24"/>
          <w:szCs w:val="24"/>
        </w:rPr>
        <w:t>“</w:t>
      </w:r>
      <w:r w:rsidR="00E1212B" w:rsidRPr="006F41A1">
        <w:rPr>
          <w:rFonts w:ascii="Times New Roman" w:hAnsi="Times New Roman" w:cs="Times New Roman"/>
          <w:bCs/>
          <w:sz w:val="24"/>
          <w:szCs w:val="24"/>
        </w:rPr>
        <w:t xml:space="preserve"> </w:t>
      </w:r>
      <w:r w:rsidR="008B7B50" w:rsidRPr="006F41A1">
        <w:rPr>
          <w:rFonts w:ascii="Times New Roman" w:hAnsi="Times New Roman" w:cs="Times New Roman"/>
          <w:bCs/>
          <w:sz w:val="24"/>
          <w:szCs w:val="24"/>
        </w:rPr>
        <w:t>teksti</w:t>
      </w:r>
      <w:r w:rsidR="00E1212B" w:rsidRPr="006F41A1">
        <w:rPr>
          <w:rFonts w:ascii="Times New Roman" w:hAnsi="Times New Roman" w:cs="Times New Roman"/>
          <w:bCs/>
          <w:sz w:val="24"/>
          <w:szCs w:val="24"/>
        </w:rPr>
        <w:t>osaga „käesoleva seaduse § 36 lõikes 3 või 3</w:t>
      </w:r>
      <w:r w:rsidR="00E1212B" w:rsidRPr="006F41A1">
        <w:rPr>
          <w:rFonts w:ascii="Times New Roman" w:hAnsi="Times New Roman" w:cs="Times New Roman"/>
          <w:sz w:val="24"/>
          <w:szCs w:val="24"/>
          <w:vertAlign w:val="superscript"/>
        </w:rPr>
        <w:t>1</w:t>
      </w:r>
      <w:r w:rsidR="00E1212B" w:rsidRPr="006F41A1">
        <w:rPr>
          <w:rFonts w:ascii="Times New Roman" w:hAnsi="Times New Roman" w:cs="Times New Roman"/>
          <w:bCs/>
          <w:sz w:val="24"/>
          <w:szCs w:val="24"/>
        </w:rPr>
        <w:t xml:space="preserve"> sätestatud</w:t>
      </w:r>
      <w:r w:rsidR="00CD185D" w:rsidRPr="006F41A1">
        <w:rPr>
          <w:rFonts w:ascii="Times New Roman" w:hAnsi="Times New Roman" w:cs="Times New Roman"/>
          <w:sz w:val="24"/>
          <w:szCs w:val="24"/>
        </w:rPr>
        <w:t>“.</w:t>
      </w:r>
    </w:p>
    <w:p w14:paraId="0FD74CD1" w14:textId="77777777" w:rsidR="00812EF9" w:rsidRPr="006F41A1" w:rsidRDefault="00812EF9" w:rsidP="006A401B">
      <w:pPr>
        <w:spacing w:after="0" w:line="240" w:lineRule="auto"/>
        <w:jc w:val="both"/>
        <w:rPr>
          <w:rFonts w:ascii="Times New Roman" w:hAnsi="Times New Roman" w:cs="Times New Roman"/>
          <w:b/>
          <w:bCs/>
          <w:sz w:val="24"/>
          <w:szCs w:val="24"/>
        </w:rPr>
      </w:pPr>
    </w:p>
    <w:p w14:paraId="0C2A12C2" w14:textId="52DC052F" w:rsidR="00167C8F" w:rsidRPr="006F41A1" w:rsidRDefault="00167C8F" w:rsidP="006A401B">
      <w:pPr>
        <w:spacing w:after="0" w:line="240" w:lineRule="auto"/>
        <w:jc w:val="both"/>
        <w:rPr>
          <w:rFonts w:ascii="Times New Roman" w:hAnsi="Times New Roman" w:cs="Times New Roman"/>
          <w:b/>
          <w:sz w:val="24"/>
          <w:szCs w:val="24"/>
        </w:rPr>
      </w:pPr>
      <w:r w:rsidRPr="004618F2">
        <w:rPr>
          <w:rFonts w:ascii="Times New Roman" w:hAnsi="Times New Roman" w:cs="Times New Roman"/>
          <w:b/>
          <w:sz w:val="24"/>
          <w:szCs w:val="24"/>
        </w:rPr>
        <w:t xml:space="preserve">§ </w:t>
      </w:r>
      <w:r w:rsidR="003B5943" w:rsidRPr="004618F2">
        <w:rPr>
          <w:rFonts w:ascii="Times New Roman" w:hAnsi="Times New Roman" w:cs="Times New Roman"/>
          <w:b/>
          <w:bCs/>
          <w:sz w:val="24"/>
          <w:szCs w:val="24"/>
        </w:rPr>
        <w:t>6</w:t>
      </w:r>
      <w:r w:rsidRPr="004618F2">
        <w:rPr>
          <w:rFonts w:ascii="Times New Roman" w:hAnsi="Times New Roman" w:cs="Times New Roman"/>
          <w:b/>
          <w:bCs/>
          <w:sz w:val="24"/>
          <w:szCs w:val="24"/>
        </w:rPr>
        <w:t>.</w:t>
      </w:r>
      <w:r w:rsidRPr="004618F2">
        <w:rPr>
          <w:rFonts w:ascii="Times New Roman" w:hAnsi="Times New Roman" w:cs="Times New Roman"/>
          <w:b/>
          <w:sz w:val="24"/>
          <w:szCs w:val="24"/>
        </w:rPr>
        <w:t xml:space="preserve"> Riigikontrolli seaduse muutmine</w:t>
      </w:r>
    </w:p>
    <w:p w14:paraId="451E52CD" w14:textId="77777777" w:rsidR="00167C8F" w:rsidRPr="006F41A1" w:rsidRDefault="00167C8F" w:rsidP="006A401B">
      <w:pPr>
        <w:spacing w:after="0" w:line="240" w:lineRule="auto"/>
        <w:jc w:val="both"/>
        <w:rPr>
          <w:rFonts w:ascii="Times New Roman" w:hAnsi="Times New Roman" w:cs="Times New Roman"/>
          <w:sz w:val="24"/>
          <w:szCs w:val="24"/>
        </w:rPr>
      </w:pPr>
    </w:p>
    <w:p w14:paraId="33F1E13D" w14:textId="77777777" w:rsidR="00C04C0F" w:rsidRPr="006F41A1" w:rsidRDefault="00992C21"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Riigikon</w:t>
      </w:r>
      <w:r w:rsidR="00C04C0F" w:rsidRPr="006F41A1">
        <w:rPr>
          <w:rFonts w:ascii="Times New Roman" w:hAnsi="Times New Roman" w:cs="Times New Roman"/>
          <w:sz w:val="24"/>
          <w:szCs w:val="24"/>
        </w:rPr>
        <w:t>t</w:t>
      </w:r>
      <w:r w:rsidRPr="006F41A1">
        <w:rPr>
          <w:rFonts w:ascii="Times New Roman" w:hAnsi="Times New Roman" w:cs="Times New Roman"/>
          <w:sz w:val="24"/>
          <w:szCs w:val="24"/>
        </w:rPr>
        <w:t>roll</w:t>
      </w:r>
      <w:r w:rsidR="00C04C0F" w:rsidRPr="006F41A1">
        <w:rPr>
          <w:rFonts w:ascii="Times New Roman" w:hAnsi="Times New Roman" w:cs="Times New Roman"/>
          <w:sz w:val="24"/>
          <w:szCs w:val="24"/>
        </w:rPr>
        <w:t>i seaduses tehakse järgmised muudatused:</w:t>
      </w:r>
    </w:p>
    <w:p w14:paraId="3A289A84" w14:textId="77777777" w:rsidR="00C04C0F" w:rsidRPr="006F41A1" w:rsidRDefault="00C04C0F" w:rsidP="006A401B">
      <w:pPr>
        <w:spacing w:after="0" w:line="240" w:lineRule="auto"/>
        <w:jc w:val="both"/>
        <w:rPr>
          <w:rFonts w:ascii="Times New Roman" w:hAnsi="Times New Roman" w:cs="Times New Roman"/>
          <w:sz w:val="24"/>
          <w:szCs w:val="24"/>
        </w:rPr>
      </w:pPr>
    </w:p>
    <w:p w14:paraId="125CE3CA" w14:textId="7C2FA696" w:rsidR="00C04C0F" w:rsidRPr="006F41A1" w:rsidRDefault="00C04C0F"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Pr="006F41A1">
        <w:rPr>
          <w:rFonts w:ascii="Times New Roman" w:hAnsi="Times New Roman" w:cs="Times New Roman"/>
          <w:sz w:val="24"/>
          <w:szCs w:val="24"/>
        </w:rPr>
        <w:t xml:space="preserve"> paragrahvi</w:t>
      </w:r>
      <w:r w:rsidR="00167C8F" w:rsidRPr="006F41A1">
        <w:rPr>
          <w:rFonts w:ascii="Times New Roman" w:hAnsi="Times New Roman" w:cs="Times New Roman"/>
          <w:sz w:val="24"/>
          <w:szCs w:val="24"/>
        </w:rPr>
        <w:t xml:space="preserve"> 54</w:t>
      </w:r>
      <w:r w:rsidR="00167C8F" w:rsidRPr="006F41A1">
        <w:rPr>
          <w:rFonts w:ascii="Times New Roman" w:hAnsi="Times New Roman" w:cs="Times New Roman"/>
          <w:sz w:val="24"/>
          <w:szCs w:val="24"/>
          <w:vertAlign w:val="superscript"/>
        </w:rPr>
        <w:t>7</w:t>
      </w:r>
      <w:r w:rsidRPr="006F41A1">
        <w:rPr>
          <w:rFonts w:ascii="Times New Roman" w:hAnsi="Times New Roman" w:cs="Times New Roman"/>
          <w:sz w:val="24"/>
          <w:szCs w:val="24"/>
        </w:rPr>
        <w:t xml:space="preserve"> lõige</w:t>
      </w:r>
      <w:r w:rsidR="006620B0" w:rsidRPr="006F41A1">
        <w:rPr>
          <w:rFonts w:ascii="Times New Roman" w:hAnsi="Times New Roman" w:cs="Times New Roman"/>
          <w:sz w:val="24"/>
          <w:szCs w:val="24"/>
        </w:rPr>
        <w:t xml:space="preserve"> 1</w:t>
      </w:r>
      <w:r w:rsidRPr="006F41A1">
        <w:rPr>
          <w:rFonts w:ascii="Times New Roman" w:hAnsi="Times New Roman" w:cs="Times New Roman"/>
          <w:sz w:val="24"/>
          <w:szCs w:val="24"/>
        </w:rPr>
        <w:t xml:space="preserve"> muudetakse ja sõnastatakse järgmisel</w:t>
      </w:r>
      <w:r w:rsidR="00B70064" w:rsidRPr="006F41A1">
        <w:rPr>
          <w:rFonts w:ascii="Times New Roman" w:hAnsi="Times New Roman" w:cs="Times New Roman"/>
          <w:sz w:val="24"/>
          <w:szCs w:val="24"/>
        </w:rPr>
        <w:t>t</w:t>
      </w:r>
      <w:r w:rsidRPr="006F41A1">
        <w:rPr>
          <w:rFonts w:ascii="Times New Roman" w:hAnsi="Times New Roman" w:cs="Times New Roman"/>
          <w:sz w:val="24"/>
          <w:szCs w:val="24"/>
        </w:rPr>
        <w:t>:</w:t>
      </w:r>
    </w:p>
    <w:p w14:paraId="1B4A5D2D" w14:textId="77777777" w:rsidR="00773113" w:rsidRPr="006F41A1" w:rsidRDefault="00773113" w:rsidP="006A401B">
      <w:pPr>
        <w:spacing w:after="0" w:line="240" w:lineRule="auto"/>
        <w:jc w:val="both"/>
        <w:rPr>
          <w:rFonts w:ascii="Times New Roman" w:hAnsi="Times New Roman" w:cs="Times New Roman"/>
          <w:sz w:val="24"/>
          <w:szCs w:val="24"/>
        </w:rPr>
      </w:pPr>
    </w:p>
    <w:p w14:paraId="3275E826" w14:textId="7CAF8984" w:rsidR="00167C8F" w:rsidRPr="006F41A1" w:rsidRDefault="003A2B28"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167C8F" w:rsidRPr="006F41A1">
        <w:rPr>
          <w:rFonts w:ascii="Times New Roman" w:hAnsi="Times New Roman" w:cs="Times New Roman"/>
          <w:sz w:val="24"/>
          <w:szCs w:val="24"/>
        </w:rPr>
        <w:t xml:space="preserve">(1) Käesolevas seaduses sätestatud </w:t>
      </w:r>
      <w:r w:rsidR="00845B98" w:rsidRPr="006F41A1">
        <w:rPr>
          <w:rFonts w:ascii="Times New Roman" w:hAnsi="Times New Roman" w:cs="Times New Roman"/>
          <w:sz w:val="24"/>
          <w:szCs w:val="24"/>
        </w:rPr>
        <w:t>ameti</w:t>
      </w:r>
      <w:r w:rsidR="00167C8F" w:rsidRPr="006F41A1">
        <w:rPr>
          <w:rFonts w:ascii="Times New Roman" w:hAnsi="Times New Roman" w:cs="Times New Roman"/>
          <w:sz w:val="24"/>
          <w:szCs w:val="24"/>
        </w:rPr>
        <w:t>pensionile kohaldatakse riikliku pensionikindlustuse seaduse sätteid</w:t>
      </w:r>
      <w:r w:rsidR="00845B98" w:rsidRPr="006F41A1">
        <w:rPr>
          <w:rFonts w:ascii="Times New Roman" w:hAnsi="Times New Roman" w:cs="Times New Roman"/>
          <w:sz w:val="24"/>
          <w:szCs w:val="24"/>
        </w:rPr>
        <w:t xml:space="preserve"> </w:t>
      </w:r>
      <w:r w:rsidR="0070051D" w:rsidRPr="006F41A1">
        <w:rPr>
          <w:rFonts w:ascii="Times New Roman" w:hAnsi="Times New Roman" w:cs="Times New Roman"/>
          <w:sz w:val="24"/>
          <w:szCs w:val="24"/>
        </w:rPr>
        <w:t>ja</w:t>
      </w:r>
      <w:r w:rsidR="00845B98" w:rsidRPr="006F41A1">
        <w:rPr>
          <w:rFonts w:ascii="Times New Roman" w:hAnsi="Times New Roman" w:cs="Times New Roman"/>
          <w:sz w:val="24"/>
          <w:szCs w:val="24"/>
        </w:rPr>
        <w:t xml:space="preserve"> toitjakaotuspensionile </w:t>
      </w:r>
      <w:ins w:id="44" w:author="Helen Uustalu" w:date="2024-06-20T09:19:00Z">
        <w:r w:rsidR="004618F2">
          <w:rPr>
            <w:rFonts w:ascii="Times New Roman" w:hAnsi="Times New Roman" w:cs="Times New Roman"/>
            <w:sz w:val="24"/>
            <w:szCs w:val="24"/>
          </w:rPr>
          <w:t xml:space="preserve">sama seaduse </w:t>
        </w:r>
      </w:ins>
      <w:r w:rsidR="00845B98" w:rsidRPr="006F41A1">
        <w:rPr>
          <w:rFonts w:ascii="Times New Roman" w:hAnsi="Times New Roman" w:cs="Times New Roman"/>
          <w:sz w:val="24"/>
          <w:szCs w:val="24"/>
        </w:rPr>
        <w:t>enne 2026. aasta 1.</w:t>
      </w:r>
      <w:r w:rsidR="00DD200C" w:rsidRPr="006F41A1">
        <w:rPr>
          <w:rFonts w:ascii="Times New Roman" w:hAnsi="Times New Roman" w:cs="Times New Roman"/>
          <w:sz w:val="24"/>
          <w:szCs w:val="24"/>
        </w:rPr>
        <w:t xml:space="preserve"> </w:t>
      </w:r>
      <w:r w:rsidR="00845B98" w:rsidRPr="006F41A1">
        <w:rPr>
          <w:rFonts w:ascii="Times New Roman" w:hAnsi="Times New Roman" w:cs="Times New Roman"/>
          <w:sz w:val="24"/>
          <w:szCs w:val="24"/>
        </w:rPr>
        <w:t xml:space="preserve">oktoobrit kehtinud </w:t>
      </w:r>
      <w:del w:id="45" w:author="Helen Uustalu" w:date="2024-06-20T09:19:00Z">
        <w:r w:rsidR="00845B98" w:rsidRPr="006F41A1" w:rsidDel="004618F2">
          <w:rPr>
            <w:rFonts w:ascii="Times New Roman" w:hAnsi="Times New Roman" w:cs="Times New Roman"/>
            <w:sz w:val="24"/>
            <w:szCs w:val="24"/>
          </w:rPr>
          <w:delText xml:space="preserve">riikliku pensionikindlustuse seaduse </w:delText>
        </w:r>
      </w:del>
      <w:ins w:id="46" w:author="Helen Uustalu" w:date="2024-06-20T09:17:00Z">
        <w:r w:rsidR="004618F2">
          <w:rPr>
            <w:rFonts w:ascii="Times New Roman" w:hAnsi="Times New Roman" w:cs="Times New Roman"/>
            <w:sz w:val="24"/>
            <w:szCs w:val="24"/>
          </w:rPr>
          <w:t xml:space="preserve">redaktsiooni </w:t>
        </w:r>
      </w:ins>
      <w:r w:rsidR="00845B98" w:rsidRPr="006F41A1">
        <w:rPr>
          <w:rFonts w:ascii="Times New Roman" w:hAnsi="Times New Roman" w:cs="Times New Roman"/>
          <w:sz w:val="24"/>
          <w:szCs w:val="24"/>
        </w:rPr>
        <w:t>sät</w:t>
      </w:r>
      <w:r w:rsidR="007D62DD" w:rsidRPr="006F41A1">
        <w:rPr>
          <w:rFonts w:ascii="Times New Roman" w:hAnsi="Times New Roman" w:cs="Times New Roman"/>
          <w:sz w:val="24"/>
          <w:szCs w:val="24"/>
        </w:rPr>
        <w:t>t</w:t>
      </w:r>
      <w:r w:rsidR="00845B98" w:rsidRPr="006F41A1">
        <w:rPr>
          <w:rFonts w:ascii="Times New Roman" w:hAnsi="Times New Roman" w:cs="Times New Roman"/>
          <w:sz w:val="24"/>
          <w:szCs w:val="24"/>
        </w:rPr>
        <w:t>eid</w:t>
      </w:r>
      <w:r w:rsidR="00167C8F" w:rsidRPr="006F41A1">
        <w:rPr>
          <w:rFonts w:ascii="Times New Roman" w:hAnsi="Times New Roman" w:cs="Times New Roman"/>
          <w:sz w:val="24"/>
          <w:szCs w:val="24"/>
        </w:rPr>
        <w:t>, arvestades käesoleva seaduse erisusi.</w:t>
      </w:r>
      <w:r w:rsidRPr="006F41A1">
        <w:rPr>
          <w:rFonts w:ascii="Times New Roman" w:hAnsi="Times New Roman" w:cs="Times New Roman"/>
          <w:sz w:val="24"/>
          <w:szCs w:val="24"/>
        </w:rPr>
        <w:t>“;</w:t>
      </w:r>
    </w:p>
    <w:p w14:paraId="45B4E53E" w14:textId="77777777" w:rsidR="003A2B28" w:rsidRPr="006F41A1" w:rsidRDefault="003A2B28" w:rsidP="006A401B">
      <w:pPr>
        <w:spacing w:after="0" w:line="240" w:lineRule="auto"/>
        <w:jc w:val="both"/>
        <w:rPr>
          <w:rFonts w:ascii="Times New Roman" w:hAnsi="Times New Roman" w:cs="Times New Roman"/>
          <w:sz w:val="24"/>
          <w:szCs w:val="24"/>
        </w:rPr>
      </w:pPr>
    </w:p>
    <w:p w14:paraId="278F65C1" w14:textId="33F2C92D" w:rsidR="003A2B28" w:rsidRPr="006F41A1" w:rsidRDefault="003A2B28"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2)</w:t>
      </w:r>
      <w:r w:rsidRPr="006F41A1">
        <w:rPr>
          <w:rFonts w:ascii="Times New Roman" w:hAnsi="Times New Roman" w:cs="Times New Roman"/>
          <w:sz w:val="24"/>
          <w:szCs w:val="24"/>
        </w:rPr>
        <w:t xml:space="preserve"> paragrahvi 54</w:t>
      </w:r>
      <w:r w:rsidRPr="006F41A1">
        <w:rPr>
          <w:rFonts w:ascii="Times New Roman" w:hAnsi="Times New Roman" w:cs="Times New Roman"/>
          <w:sz w:val="24"/>
          <w:szCs w:val="24"/>
          <w:vertAlign w:val="superscript"/>
        </w:rPr>
        <w:t>7</w:t>
      </w:r>
      <w:r w:rsidRPr="006F41A1">
        <w:rPr>
          <w:rFonts w:ascii="Times New Roman" w:hAnsi="Times New Roman" w:cs="Times New Roman"/>
          <w:sz w:val="24"/>
          <w:szCs w:val="24"/>
        </w:rPr>
        <w:t xml:space="preserve"> lõige</w:t>
      </w:r>
      <w:r w:rsidR="006620B0" w:rsidRPr="006F41A1">
        <w:rPr>
          <w:rFonts w:ascii="Times New Roman" w:hAnsi="Times New Roman" w:cs="Times New Roman"/>
          <w:sz w:val="24"/>
          <w:szCs w:val="24"/>
        </w:rPr>
        <w:t xml:space="preserve"> 3</w:t>
      </w:r>
      <w:r w:rsidRPr="006F41A1">
        <w:rPr>
          <w:rFonts w:ascii="Times New Roman" w:hAnsi="Times New Roman" w:cs="Times New Roman"/>
          <w:sz w:val="24"/>
          <w:szCs w:val="24"/>
        </w:rPr>
        <w:t xml:space="preserve"> muudetakse ja sõnastatakse järgmiselt:</w:t>
      </w:r>
    </w:p>
    <w:p w14:paraId="7057CFBF" w14:textId="77777777" w:rsidR="00167C8F" w:rsidRPr="006F41A1" w:rsidRDefault="00167C8F" w:rsidP="006A401B">
      <w:pPr>
        <w:spacing w:after="0" w:line="240" w:lineRule="auto"/>
        <w:jc w:val="both"/>
        <w:rPr>
          <w:rFonts w:ascii="Times New Roman" w:hAnsi="Times New Roman" w:cs="Times New Roman"/>
          <w:sz w:val="24"/>
          <w:szCs w:val="24"/>
        </w:rPr>
      </w:pPr>
    </w:p>
    <w:p w14:paraId="26C1BB19" w14:textId="71CC553B" w:rsidR="00167C8F" w:rsidRPr="006F41A1" w:rsidRDefault="003A2B28"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167C8F" w:rsidRPr="006F41A1">
        <w:rPr>
          <w:rFonts w:ascii="Times New Roman" w:hAnsi="Times New Roman" w:cs="Times New Roman"/>
          <w:sz w:val="24"/>
          <w:szCs w:val="24"/>
        </w:rPr>
        <w:t>(3) Ametipensioni ja toitjakaotuspensioni se</w:t>
      </w:r>
      <w:r w:rsidR="006D2943" w:rsidRPr="006F41A1">
        <w:rPr>
          <w:rFonts w:ascii="Times New Roman" w:hAnsi="Times New Roman" w:cs="Times New Roman"/>
          <w:sz w:val="24"/>
          <w:szCs w:val="24"/>
        </w:rPr>
        <w:t>da</w:t>
      </w:r>
      <w:r w:rsidR="00167C8F" w:rsidRPr="006F41A1">
        <w:rPr>
          <w:rFonts w:ascii="Times New Roman" w:hAnsi="Times New Roman" w:cs="Times New Roman"/>
          <w:sz w:val="24"/>
          <w:szCs w:val="24"/>
        </w:rPr>
        <w:t xml:space="preserve"> osa, mis ületab riikliku pensionikindlustuse seaduse alusel arvutatava</w:t>
      </w:r>
      <w:r w:rsidR="004368BC" w:rsidRPr="006F41A1">
        <w:rPr>
          <w:rFonts w:ascii="Times New Roman" w:hAnsi="Times New Roman" w:cs="Times New Roman"/>
          <w:sz w:val="24"/>
          <w:szCs w:val="24"/>
        </w:rPr>
        <w:t>t</w:t>
      </w:r>
      <w:r w:rsidR="00167C8F" w:rsidRPr="006F41A1">
        <w:rPr>
          <w:rFonts w:ascii="Times New Roman" w:hAnsi="Times New Roman" w:cs="Times New Roman"/>
          <w:sz w:val="24"/>
          <w:szCs w:val="24"/>
        </w:rPr>
        <w:t xml:space="preserve"> vanaduspensioni </w:t>
      </w:r>
      <w:bookmarkStart w:id="47" w:name="_Hlk165292902"/>
      <w:r w:rsidR="00167C8F" w:rsidRPr="006F41A1">
        <w:rPr>
          <w:rFonts w:ascii="Times New Roman" w:hAnsi="Times New Roman" w:cs="Times New Roman"/>
          <w:sz w:val="24"/>
          <w:szCs w:val="24"/>
        </w:rPr>
        <w:t xml:space="preserve">või </w:t>
      </w:r>
      <w:bookmarkStart w:id="48" w:name="_Hlk165294717"/>
      <w:ins w:id="49" w:author="Helen Uustalu" w:date="2024-06-20T09:20:00Z">
        <w:r w:rsidR="004618F2">
          <w:rPr>
            <w:rFonts w:ascii="Times New Roman" w:hAnsi="Times New Roman" w:cs="Times New Roman"/>
            <w:sz w:val="24"/>
            <w:szCs w:val="24"/>
          </w:rPr>
          <w:t xml:space="preserve">sama seaduse </w:t>
        </w:r>
      </w:ins>
      <w:r w:rsidR="00310E04" w:rsidRPr="006F41A1">
        <w:rPr>
          <w:rFonts w:ascii="Times New Roman" w:hAnsi="Times New Roman" w:cs="Times New Roman"/>
          <w:sz w:val="24"/>
          <w:szCs w:val="24"/>
        </w:rPr>
        <w:t>enne 2026. aasta 1.</w:t>
      </w:r>
      <w:r w:rsidR="002B35D4" w:rsidRPr="006F41A1">
        <w:rPr>
          <w:rFonts w:ascii="Times New Roman" w:hAnsi="Times New Roman" w:cs="Times New Roman"/>
          <w:sz w:val="24"/>
          <w:szCs w:val="24"/>
        </w:rPr>
        <w:t xml:space="preserve"> </w:t>
      </w:r>
      <w:r w:rsidR="00310E04" w:rsidRPr="006F41A1">
        <w:rPr>
          <w:rFonts w:ascii="Times New Roman" w:hAnsi="Times New Roman" w:cs="Times New Roman"/>
          <w:sz w:val="24"/>
          <w:szCs w:val="24"/>
        </w:rPr>
        <w:t xml:space="preserve">oktoobrit kehtinud </w:t>
      </w:r>
      <w:del w:id="50" w:author="Helen Uustalu" w:date="2024-06-20T09:20:00Z">
        <w:r w:rsidR="00310E04" w:rsidRPr="006F41A1" w:rsidDel="004618F2">
          <w:rPr>
            <w:rFonts w:ascii="Times New Roman" w:hAnsi="Times New Roman" w:cs="Times New Roman"/>
            <w:sz w:val="24"/>
            <w:szCs w:val="24"/>
          </w:rPr>
          <w:delText xml:space="preserve">riikliku pensionikindlustuse seaduse </w:delText>
        </w:r>
      </w:del>
      <w:r w:rsidR="002472CB" w:rsidRPr="006F41A1">
        <w:rPr>
          <w:rFonts w:ascii="Times New Roman" w:hAnsi="Times New Roman" w:cs="Times New Roman"/>
          <w:sz w:val="24"/>
          <w:szCs w:val="24"/>
        </w:rPr>
        <w:t xml:space="preserve">redaktsiooni </w:t>
      </w:r>
      <w:r w:rsidR="00310E04" w:rsidRPr="006F41A1">
        <w:rPr>
          <w:rFonts w:ascii="Times New Roman" w:hAnsi="Times New Roman" w:cs="Times New Roman"/>
          <w:sz w:val="24"/>
          <w:szCs w:val="24"/>
        </w:rPr>
        <w:t>alusel</w:t>
      </w:r>
      <w:r w:rsidR="008B37DB" w:rsidRPr="006F41A1">
        <w:rPr>
          <w:rFonts w:ascii="Times New Roman" w:hAnsi="Times New Roman" w:cs="Times New Roman"/>
          <w:sz w:val="24"/>
          <w:szCs w:val="24"/>
        </w:rPr>
        <w:t xml:space="preserve"> </w:t>
      </w:r>
      <w:r w:rsidR="00310E04" w:rsidRPr="006F41A1">
        <w:rPr>
          <w:rFonts w:ascii="Times New Roman" w:hAnsi="Times New Roman" w:cs="Times New Roman"/>
          <w:sz w:val="24"/>
          <w:szCs w:val="24"/>
        </w:rPr>
        <w:t xml:space="preserve">määratavat </w:t>
      </w:r>
      <w:bookmarkEnd w:id="47"/>
      <w:bookmarkEnd w:id="48"/>
      <w:r w:rsidR="00167C8F" w:rsidRPr="006F41A1">
        <w:rPr>
          <w:rFonts w:ascii="Times New Roman" w:hAnsi="Times New Roman" w:cs="Times New Roman"/>
          <w:sz w:val="24"/>
          <w:szCs w:val="24"/>
        </w:rPr>
        <w:t>toitjakaotuspensioni, makstakse riigieelarvest.</w:t>
      </w:r>
      <w:r w:rsidRPr="006F41A1">
        <w:rPr>
          <w:rFonts w:ascii="Times New Roman" w:hAnsi="Times New Roman" w:cs="Times New Roman"/>
          <w:sz w:val="24"/>
          <w:szCs w:val="24"/>
        </w:rPr>
        <w:t>“.</w:t>
      </w:r>
    </w:p>
    <w:p w14:paraId="71336FDE" w14:textId="77777777" w:rsidR="00167C8F" w:rsidRPr="006F41A1" w:rsidRDefault="00167C8F" w:rsidP="006A401B">
      <w:pPr>
        <w:spacing w:after="0" w:line="240" w:lineRule="auto"/>
        <w:jc w:val="both"/>
        <w:rPr>
          <w:rFonts w:ascii="Times New Roman" w:hAnsi="Times New Roman" w:cs="Times New Roman"/>
          <w:sz w:val="24"/>
          <w:szCs w:val="24"/>
        </w:rPr>
      </w:pPr>
    </w:p>
    <w:p w14:paraId="46545E66" w14:textId="07493627" w:rsidR="006B1DC6" w:rsidRPr="006F41A1" w:rsidRDefault="006B1DC6" w:rsidP="006A401B">
      <w:pPr>
        <w:spacing w:after="0" w:line="240" w:lineRule="auto"/>
        <w:jc w:val="both"/>
        <w:rPr>
          <w:rFonts w:ascii="Times New Roman" w:hAnsi="Times New Roman" w:cs="Times New Roman"/>
          <w:b/>
          <w:sz w:val="24"/>
          <w:szCs w:val="24"/>
        </w:rPr>
      </w:pPr>
      <w:r w:rsidRPr="006F41A1">
        <w:rPr>
          <w:rFonts w:ascii="Times New Roman" w:hAnsi="Times New Roman" w:cs="Times New Roman"/>
          <w:b/>
          <w:sz w:val="24"/>
          <w:szCs w:val="24"/>
        </w:rPr>
        <w:t xml:space="preserve">§ </w:t>
      </w:r>
      <w:r w:rsidR="00A273A1" w:rsidRPr="006F41A1">
        <w:rPr>
          <w:rFonts w:ascii="Times New Roman" w:hAnsi="Times New Roman" w:cs="Times New Roman"/>
          <w:b/>
          <w:sz w:val="24"/>
          <w:szCs w:val="24"/>
        </w:rPr>
        <w:t>7</w:t>
      </w:r>
      <w:r w:rsidRPr="006F41A1">
        <w:rPr>
          <w:rFonts w:ascii="Times New Roman" w:hAnsi="Times New Roman" w:cs="Times New Roman"/>
          <w:b/>
          <w:sz w:val="24"/>
          <w:szCs w:val="24"/>
        </w:rPr>
        <w:t>. Riigivastutuse seaduse muutmine</w:t>
      </w:r>
    </w:p>
    <w:p w14:paraId="2DB63B1C" w14:textId="77777777" w:rsidR="006B1DC6" w:rsidRPr="006F41A1" w:rsidRDefault="006B1DC6" w:rsidP="006A401B">
      <w:pPr>
        <w:spacing w:after="0" w:line="240" w:lineRule="auto"/>
        <w:jc w:val="both"/>
        <w:rPr>
          <w:rFonts w:ascii="Times New Roman" w:hAnsi="Times New Roman" w:cs="Times New Roman"/>
          <w:sz w:val="24"/>
          <w:szCs w:val="24"/>
        </w:rPr>
      </w:pPr>
    </w:p>
    <w:p w14:paraId="6703BDCA" w14:textId="63E7294E" w:rsidR="006B1DC6" w:rsidRPr="006F41A1" w:rsidRDefault="00613A3F"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Riigivastutuse seaduse </w:t>
      </w:r>
      <w:r w:rsidR="006B1DC6" w:rsidRPr="006F41A1">
        <w:rPr>
          <w:rFonts w:ascii="Times New Roman" w:hAnsi="Times New Roman" w:cs="Times New Roman"/>
          <w:sz w:val="24"/>
          <w:szCs w:val="24"/>
        </w:rPr>
        <w:t>§ 10</w:t>
      </w:r>
      <w:r w:rsidRPr="006F41A1">
        <w:rPr>
          <w:rFonts w:ascii="Times New Roman" w:hAnsi="Times New Roman" w:cs="Times New Roman"/>
          <w:sz w:val="24"/>
          <w:szCs w:val="24"/>
        </w:rPr>
        <w:t xml:space="preserve"> lõi</w:t>
      </w:r>
      <w:r w:rsidR="00360AD2" w:rsidRPr="006F41A1">
        <w:rPr>
          <w:rFonts w:ascii="Times New Roman" w:hAnsi="Times New Roman" w:cs="Times New Roman"/>
          <w:sz w:val="24"/>
          <w:szCs w:val="24"/>
        </w:rPr>
        <w:t>k</w:t>
      </w:r>
      <w:r w:rsidR="00265E68" w:rsidRPr="006F41A1">
        <w:rPr>
          <w:rFonts w:ascii="Times New Roman" w:hAnsi="Times New Roman" w:cs="Times New Roman"/>
          <w:sz w:val="24"/>
          <w:szCs w:val="24"/>
        </w:rPr>
        <w:t>e</w:t>
      </w:r>
      <w:r w:rsidRPr="006F41A1">
        <w:rPr>
          <w:rFonts w:ascii="Times New Roman" w:hAnsi="Times New Roman" w:cs="Times New Roman"/>
          <w:sz w:val="24"/>
          <w:szCs w:val="24"/>
        </w:rPr>
        <w:t xml:space="preserve"> 2 </w:t>
      </w:r>
      <w:r w:rsidR="004368BC" w:rsidRPr="006F41A1">
        <w:rPr>
          <w:rFonts w:ascii="Times New Roman" w:hAnsi="Times New Roman" w:cs="Times New Roman"/>
          <w:sz w:val="24"/>
          <w:szCs w:val="24"/>
        </w:rPr>
        <w:t xml:space="preserve">esimest </w:t>
      </w:r>
      <w:r w:rsidR="00C87006" w:rsidRPr="006F41A1">
        <w:rPr>
          <w:rFonts w:ascii="Times New Roman" w:hAnsi="Times New Roman" w:cs="Times New Roman"/>
          <w:sz w:val="24"/>
          <w:szCs w:val="24"/>
        </w:rPr>
        <w:t xml:space="preserve">lauset </w:t>
      </w:r>
      <w:r w:rsidR="00265E68" w:rsidRPr="006F41A1">
        <w:rPr>
          <w:rFonts w:ascii="Times New Roman" w:hAnsi="Times New Roman" w:cs="Times New Roman"/>
          <w:sz w:val="24"/>
          <w:szCs w:val="24"/>
        </w:rPr>
        <w:t>täiendatakse pärast</w:t>
      </w:r>
      <w:r w:rsidRPr="006F41A1">
        <w:rPr>
          <w:rFonts w:ascii="Times New Roman" w:hAnsi="Times New Roman" w:cs="Times New Roman"/>
          <w:sz w:val="24"/>
          <w:szCs w:val="24"/>
        </w:rPr>
        <w:t xml:space="preserve"> sõna „</w:t>
      </w:r>
      <w:r w:rsidR="00265E68" w:rsidRPr="006F41A1">
        <w:rPr>
          <w:rFonts w:ascii="Times New Roman" w:hAnsi="Times New Roman" w:cs="Times New Roman"/>
          <w:sz w:val="24"/>
          <w:szCs w:val="24"/>
        </w:rPr>
        <w:t>toitjakaotuspension</w:t>
      </w:r>
      <w:r w:rsidR="00567F08" w:rsidRPr="006F41A1">
        <w:rPr>
          <w:rFonts w:ascii="Times New Roman" w:hAnsi="Times New Roman" w:cs="Times New Roman"/>
          <w:sz w:val="24"/>
          <w:szCs w:val="24"/>
        </w:rPr>
        <w:t>i</w:t>
      </w:r>
      <w:r w:rsidR="00265E68" w:rsidRPr="006F41A1">
        <w:rPr>
          <w:rFonts w:ascii="Times New Roman" w:hAnsi="Times New Roman" w:cs="Times New Roman"/>
          <w:sz w:val="24"/>
          <w:szCs w:val="24"/>
        </w:rPr>
        <w:t>“ sõnadega „või toitjakaotustoetust</w:t>
      </w:r>
      <w:r w:rsidR="00B22CDB" w:rsidRPr="006F41A1">
        <w:rPr>
          <w:rFonts w:ascii="Times New Roman" w:hAnsi="Times New Roman" w:cs="Times New Roman"/>
          <w:sz w:val="24"/>
          <w:szCs w:val="24"/>
        </w:rPr>
        <w:t>“</w:t>
      </w:r>
      <w:r w:rsidR="006B1DC6" w:rsidRPr="006F41A1">
        <w:rPr>
          <w:rFonts w:ascii="Times New Roman" w:hAnsi="Times New Roman" w:cs="Times New Roman"/>
          <w:sz w:val="24"/>
          <w:szCs w:val="24"/>
        </w:rPr>
        <w:t>.</w:t>
      </w:r>
    </w:p>
    <w:p w14:paraId="13E0A7DD" w14:textId="77777777" w:rsidR="00167C8F" w:rsidRPr="006F41A1" w:rsidRDefault="00167C8F" w:rsidP="006A401B">
      <w:pPr>
        <w:spacing w:after="0" w:line="240" w:lineRule="auto"/>
        <w:jc w:val="both"/>
        <w:rPr>
          <w:rFonts w:ascii="Times New Roman" w:hAnsi="Times New Roman" w:cs="Times New Roman"/>
          <w:sz w:val="24"/>
          <w:szCs w:val="24"/>
        </w:rPr>
      </w:pPr>
    </w:p>
    <w:p w14:paraId="70C80931" w14:textId="478BCFBF" w:rsidR="00906DAF" w:rsidRPr="006F41A1" w:rsidRDefault="26DC922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bCs/>
          <w:sz w:val="24"/>
          <w:szCs w:val="24"/>
        </w:rPr>
        <w:t xml:space="preserve">§ </w:t>
      </w:r>
      <w:r w:rsidR="00B22CDB" w:rsidRPr="006F41A1">
        <w:rPr>
          <w:rFonts w:ascii="Times New Roman" w:hAnsi="Times New Roman" w:cs="Times New Roman"/>
          <w:b/>
          <w:bCs/>
          <w:sz w:val="24"/>
          <w:szCs w:val="24"/>
        </w:rPr>
        <w:t>8</w:t>
      </w:r>
      <w:r w:rsidRPr="006F41A1">
        <w:rPr>
          <w:rFonts w:ascii="Times New Roman" w:hAnsi="Times New Roman" w:cs="Times New Roman"/>
          <w:b/>
          <w:bCs/>
          <w:sz w:val="24"/>
          <w:szCs w:val="24"/>
        </w:rPr>
        <w:t>. Riikliku pensionikindlustuse seaduse muutmine</w:t>
      </w:r>
      <w:bookmarkStart w:id="51" w:name="_Hlk153410233"/>
      <w:bookmarkEnd w:id="51"/>
    </w:p>
    <w:p w14:paraId="5BE79408" w14:textId="77777777" w:rsidR="007F18CF" w:rsidRPr="006F41A1" w:rsidRDefault="007F18CF" w:rsidP="006A401B">
      <w:pPr>
        <w:spacing w:after="0" w:line="240" w:lineRule="auto"/>
        <w:jc w:val="both"/>
        <w:rPr>
          <w:rFonts w:ascii="Times New Roman" w:hAnsi="Times New Roman" w:cs="Times New Roman"/>
          <w:sz w:val="24"/>
          <w:szCs w:val="24"/>
        </w:rPr>
      </w:pPr>
    </w:p>
    <w:p w14:paraId="05B7F951" w14:textId="77777777"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Riikliku pensionikindlustuse seaduses tehakse järgmised muudatused:</w:t>
      </w:r>
    </w:p>
    <w:p w14:paraId="3F271935" w14:textId="77777777" w:rsidR="006D56CF" w:rsidRPr="006F41A1" w:rsidRDefault="006D56CF" w:rsidP="006A401B">
      <w:pPr>
        <w:spacing w:after="0" w:line="240" w:lineRule="auto"/>
        <w:jc w:val="both"/>
        <w:rPr>
          <w:rFonts w:ascii="Times New Roman" w:hAnsi="Times New Roman" w:cs="Times New Roman"/>
          <w:sz w:val="24"/>
          <w:szCs w:val="24"/>
        </w:rPr>
      </w:pPr>
    </w:p>
    <w:p w14:paraId="7DE45AA9" w14:textId="1D69F6A1"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Pr="006F41A1">
        <w:rPr>
          <w:rFonts w:ascii="Times New Roman" w:hAnsi="Times New Roman" w:cs="Times New Roman"/>
          <w:sz w:val="24"/>
          <w:szCs w:val="24"/>
        </w:rPr>
        <w:t xml:space="preserve"> paragrahvi 2 tekstist jäetakse välja </w:t>
      </w:r>
      <w:r w:rsidR="0070051D" w:rsidRPr="006F41A1">
        <w:rPr>
          <w:rFonts w:ascii="Times New Roman" w:hAnsi="Times New Roman" w:cs="Times New Roman"/>
          <w:sz w:val="24"/>
          <w:szCs w:val="24"/>
        </w:rPr>
        <w:t>sõnad</w:t>
      </w:r>
      <w:r w:rsidRPr="006F41A1">
        <w:rPr>
          <w:rFonts w:ascii="Times New Roman" w:hAnsi="Times New Roman" w:cs="Times New Roman"/>
          <w:sz w:val="24"/>
          <w:szCs w:val="24"/>
        </w:rPr>
        <w:t xml:space="preserve"> „või toitja kaotuse</w:t>
      </w:r>
      <w:r w:rsidR="006620B0" w:rsidRPr="006F41A1">
        <w:rPr>
          <w:rFonts w:ascii="Times New Roman" w:hAnsi="Times New Roman" w:cs="Times New Roman"/>
          <w:sz w:val="24"/>
          <w:szCs w:val="24"/>
        </w:rPr>
        <w:t>“</w:t>
      </w:r>
      <w:r w:rsidR="00FE4345" w:rsidRPr="006F41A1">
        <w:rPr>
          <w:rFonts w:ascii="Times New Roman" w:hAnsi="Times New Roman" w:cs="Times New Roman"/>
          <w:sz w:val="24"/>
          <w:szCs w:val="24"/>
        </w:rPr>
        <w:t>;</w:t>
      </w:r>
    </w:p>
    <w:p w14:paraId="07410CA0" w14:textId="77777777" w:rsidR="006D56CF" w:rsidRPr="006F41A1" w:rsidRDefault="006D56CF" w:rsidP="006A401B">
      <w:pPr>
        <w:spacing w:after="0" w:line="240" w:lineRule="auto"/>
        <w:jc w:val="both"/>
        <w:rPr>
          <w:rFonts w:ascii="Times New Roman" w:hAnsi="Times New Roman" w:cs="Times New Roman"/>
          <w:sz w:val="24"/>
          <w:szCs w:val="24"/>
        </w:rPr>
      </w:pPr>
    </w:p>
    <w:p w14:paraId="3C76F51D" w14:textId="4F9FD544"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2)</w:t>
      </w:r>
      <w:r w:rsidRPr="006F41A1">
        <w:rPr>
          <w:rFonts w:ascii="Times New Roman" w:hAnsi="Times New Roman" w:cs="Times New Roman"/>
          <w:sz w:val="24"/>
          <w:szCs w:val="24"/>
        </w:rPr>
        <w:t xml:space="preserve"> paragrahvi 5 punkt 3, 4. peatükk, § 22 lõike 1 punkt 3 ja lõike 2 punkt 3, § 23 punkt 3, § 32 lõike 2 punkt 2, § 36 lõige 4, § 41, § </w:t>
      </w:r>
      <w:r w:rsidR="00621F00" w:rsidRPr="006F41A1">
        <w:rPr>
          <w:rFonts w:ascii="Times New Roman" w:hAnsi="Times New Roman" w:cs="Times New Roman"/>
          <w:sz w:val="24"/>
          <w:szCs w:val="24"/>
        </w:rPr>
        <w:t xml:space="preserve">42 lõige 4, </w:t>
      </w:r>
      <w:r w:rsidRPr="006F41A1">
        <w:rPr>
          <w:rFonts w:ascii="Times New Roman" w:hAnsi="Times New Roman" w:cs="Times New Roman"/>
          <w:sz w:val="24"/>
          <w:szCs w:val="24"/>
        </w:rPr>
        <w:t xml:space="preserve">§ 43 lõige 1 </w:t>
      </w:r>
      <w:r w:rsidR="00CB6849" w:rsidRPr="006F41A1">
        <w:rPr>
          <w:rFonts w:ascii="Times New Roman" w:hAnsi="Times New Roman" w:cs="Times New Roman"/>
          <w:sz w:val="24"/>
          <w:szCs w:val="24"/>
        </w:rPr>
        <w:t>ja</w:t>
      </w:r>
      <w:r w:rsidRPr="006F41A1">
        <w:rPr>
          <w:rFonts w:ascii="Times New Roman" w:hAnsi="Times New Roman" w:cs="Times New Roman"/>
          <w:sz w:val="24"/>
          <w:szCs w:val="24"/>
        </w:rPr>
        <w:t xml:space="preserve"> § 46</w:t>
      </w:r>
      <w:r w:rsidR="00D56868"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lõige 3 tunnistatakse kehtetuks;</w:t>
      </w:r>
    </w:p>
    <w:p w14:paraId="11409398" w14:textId="77777777" w:rsidR="006D56CF" w:rsidRPr="006F41A1" w:rsidRDefault="006D56CF" w:rsidP="006A401B">
      <w:pPr>
        <w:spacing w:after="0" w:line="240" w:lineRule="auto"/>
        <w:jc w:val="both"/>
        <w:rPr>
          <w:rFonts w:ascii="Times New Roman" w:hAnsi="Times New Roman" w:cs="Times New Roman"/>
          <w:sz w:val="24"/>
          <w:szCs w:val="24"/>
        </w:rPr>
      </w:pPr>
    </w:p>
    <w:p w14:paraId="3AA62CC8" w14:textId="41C57EA6"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3)</w:t>
      </w:r>
      <w:r w:rsidRPr="006F41A1">
        <w:rPr>
          <w:rFonts w:ascii="Times New Roman" w:hAnsi="Times New Roman" w:cs="Times New Roman"/>
          <w:sz w:val="24"/>
          <w:szCs w:val="24"/>
        </w:rPr>
        <w:t xml:space="preserve"> paragrahvi 6 tekstist jäetakse välja </w:t>
      </w:r>
      <w:r w:rsidR="00CB6849" w:rsidRPr="006F41A1">
        <w:rPr>
          <w:rFonts w:ascii="Times New Roman" w:hAnsi="Times New Roman" w:cs="Times New Roman"/>
          <w:sz w:val="24"/>
          <w:szCs w:val="24"/>
        </w:rPr>
        <w:t>teksti</w:t>
      </w:r>
      <w:r w:rsidRPr="006F41A1">
        <w:rPr>
          <w:rFonts w:ascii="Times New Roman" w:hAnsi="Times New Roman" w:cs="Times New Roman"/>
          <w:sz w:val="24"/>
          <w:szCs w:val="24"/>
        </w:rPr>
        <w:t>osa „, välja arvatud käesoleva seaduse § 41 lõikes 4 sätestatud juhul“;</w:t>
      </w:r>
    </w:p>
    <w:p w14:paraId="1CA3101C" w14:textId="77777777" w:rsidR="00F765CA" w:rsidRPr="006F41A1" w:rsidRDefault="00F765CA" w:rsidP="006A401B">
      <w:pPr>
        <w:spacing w:after="0" w:line="240" w:lineRule="auto"/>
        <w:jc w:val="both"/>
        <w:rPr>
          <w:rFonts w:ascii="Times New Roman" w:hAnsi="Times New Roman" w:cs="Times New Roman"/>
          <w:sz w:val="24"/>
          <w:szCs w:val="24"/>
        </w:rPr>
      </w:pPr>
    </w:p>
    <w:p w14:paraId="1F0D051D" w14:textId="47A12F37"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4)</w:t>
      </w:r>
      <w:r w:rsidRPr="006F41A1">
        <w:rPr>
          <w:rFonts w:ascii="Times New Roman" w:hAnsi="Times New Roman" w:cs="Times New Roman"/>
          <w:sz w:val="24"/>
          <w:szCs w:val="24"/>
        </w:rPr>
        <w:t xml:space="preserve"> paragrahvi 24 lõike 1</w:t>
      </w:r>
      <w:r w:rsidR="0B1B4980"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sissejuhatav lauseosa muudetakse ja sõnastatakse järgmiselt:</w:t>
      </w:r>
    </w:p>
    <w:p w14:paraId="614F9C48" w14:textId="77777777" w:rsidR="00F765CA" w:rsidRPr="006F41A1" w:rsidRDefault="00F765CA" w:rsidP="006A401B">
      <w:pPr>
        <w:spacing w:after="0" w:line="240" w:lineRule="auto"/>
        <w:jc w:val="both"/>
        <w:rPr>
          <w:rFonts w:ascii="Times New Roman" w:hAnsi="Times New Roman" w:cs="Times New Roman"/>
          <w:sz w:val="24"/>
          <w:szCs w:val="24"/>
        </w:rPr>
      </w:pPr>
    </w:p>
    <w:p w14:paraId="5189FF07" w14:textId="3A802671"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„Käesoleva seaduse alusel määratud vanaduspensionile arvutatakse juurde järgmine pensionilisa:“;</w:t>
      </w:r>
    </w:p>
    <w:p w14:paraId="407A9A59" w14:textId="77777777" w:rsidR="00F765CA" w:rsidRPr="006F41A1" w:rsidRDefault="00F765CA" w:rsidP="006A401B">
      <w:pPr>
        <w:spacing w:after="0" w:line="240" w:lineRule="auto"/>
        <w:jc w:val="both"/>
        <w:rPr>
          <w:rFonts w:ascii="Times New Roman" w:hAnsi="Times New Roman" w:cs="Times New Roman"/>
          <w:sz w:val="24"/>
          <w:szCs w:val="24"/>
        </w:rPr>
      </w:pPr>
    </w:p>
    <w:p w14:paraId="71BA12A2" w14:textId="4BA1D105" w:rsidR="00D42DF4"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5)</w:t>
      </w:r>
      <w:r w:rsidRPr="006F41A1">
        <w:rPr>
          <w:rFonts w:ascii="Times New Roman" w:hAnsi="Times New Roman" w:cs="Times New Roman"/>
          <w:sz w:val="24"/>
          <w:szCs w:val="24"/>
        </w:rPr>
        <w:t xml:space="preserve"> paragrahvi 39</w:t>
      </w:r>
      <w:r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lõike 2 punkt</w:t>
      </w:r>
      <w:r w:rsidR="005E71C1" w:rsidRPr="006F41A1">
        <w:rPr>
          <w:rFonts w:ascii="Times New Roman" w:hAnsi="Times New Roman" w:cs="Times New Roman"/>
          <w:sz w:val="24"/>
          <w:szCs w:val="24"/>
        </w:rPr>
        <w:t xml:space="preserve"> 5</w:t>
      </w:r>
      <w:r w:rsidRPr="006F41A1">
        <w:rPr>
          <w:rFonts w:ascii="Times New Roman" w:hAnsi="Times New Roman" w:cs="Times New Roman"/>
          <w:sz w:val="24"/>
          <w:szCs w:val="24"/>
        </w:rPr>
        <w:t xml:space="preserve"> muudetakse ja sõnastatakse järgmiselt:</w:t>
      </w:r>
    </w:p>
    <w:p w14:paraId="18019DC9" w14:textId="77777777" w:rsidR="00D42DF4" w:rsidRPr="006F41A1" w:rsidRDefault="00D42DF4" w:rsidP="006A401B">
      <w:pPr>
        <w:spacing w:after="0" w:line="240" w:lineRule="auto"/>
        <w:jc w:val="both"/>
        <w:rPr>
          <w:rFonts w:ascii="Times New Roman" w:hAnsi="Times New Roman" w:cs="Times New Roman"/>
          <w:sz w:val="24"/>
          <w:szCs w:val="24"/>
        </w:rPr>
      </w:pPr>
    </w:p>
    <w:p w14:paraId="495820B7" w14:textId="4A3473F0"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„5) rahvapensioni korral välisriigi poolt vanadus-, töövõimetus-</w:t>
      </w:r>
      <w:r w:rsidR="0058348A" w:rsidRPr="006F41A1">
        <w:rPr>
          <w:rFonts w:ascii="Times New Roman" w:hAnsi="Times New Roman" w:cs="Times New Roman"/>
          <w:sz w:val="24"/>
          <w:szCs w:val="24"/>
        </w:rPr>
        <w:t>, toitjakaotus</w:t>
      </w:r>
      <w:r w:rsidRPr="006F41A1">
        <w:rPr>
          <w:rFonts w:ascii="Times New Roman" w:hAnsi="Times New Roman" w:cs="Times New Roman"/>
          <w:sz w:val="24"/>
          <w:szCs w:val="24"/>
        </w:rPr>
        <w:t>- või rahvapensioni määramine;“;</w:t>
      </w:r>
    </w:p>
    <w:p w14:paraId="17D09DB4" w14:textId="77777777" w:rsidR="008A0117" w:rsidRPr="006F41A1" w:rsidRDefault="008A0117" w:rsidP="006A401B">
      <w:pPr>
        <w:spacing w:after="0" w:line="240" w:lineRule="auto"/>
        <w:jc w:val="both"/>
        <w:rPr>
          <w:rFonts w:ascii="Times New Roman" w:hAnsi="Times New Roman" w:cs="Times New Roman"/>
          <w:sz w:val="24"/>
          <w:szCs w:val="24"/>
        </w:rPr>
      </w:pPr>
    </w:p>
    <w:p w14:paraId="729B4B8A" w14:textId="5ACC954A" w:rsidR="125D9AFE"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6)</w:t>
      </w:r>
      <w:r w:rsidRPr="006F41A1">
        <w:rPr>
          <w:rFonts w:ascii="Times New Roman" w:hAnsi="Times New Roman" w:cs="Times New Roman"/>
          <w:sz w:val="24"/>
          <w:szCs w:val="24"/>
        </w:rPr>
        <w:t xml:space="preserve"> paragrahv</w:t>
      </w:r>
      <w:r w:rsidR="00DD7CC2" w:rsidRPr="006F41A1">
        <w:rPr>
          <w:rFonts w:ascii="Times New Roman" w:hAnsi="Times New Roman" w:cs="Times New Roman"/>
          <w:sz w:val="24"/>
          <w:szCs w:val="24"/>
        </w:rPr>
        <w:t>i</w:t>
      </w:r>
      <w:r w:rsidRPr="006F41A1">
        <w:rPr>
          <w:rFonts w:ascii="Times New Roman" w:hAnsi="Times New Roman" w:cs="Times New Roman"/>
          <w:sz w:val="24"/>
          <w:szCs w:val="24"/>
        </w:rPr>
        <w:t xml:space="preserve"> 42</w:t>
      </w:r>
      <w:r w:rsidR="00322677" w:rsidRPr="006F41A1">
        <w:rPr>
          <w:rFonts w:ascii="Times New Roman" w:hAnsi="Times New Roman" w:cs="Times New Roman"/>
          <w:sz w:val="24"/>
          <w:szCs w:val="24"/>
          <w:vertAlign w:val="superscript"/>
        </w:rPr>
        <w:t>3</w:t>
      </w:r>
      <w:r w:rsidR="00322677" w:rsidRPr="006F41A1">
        <w:rPr>
          <w:rFonts w:ascii="Times New Roman" w:hAnsi="Times New Roman" w:cs="Times New Roman"/>
          <w:sz w:val="24"/>
          <w:szCs w:val="24"/>
        </w:rPr>
        <w:t xml:space="preserve"> </w:t>
      </w:r>
      <w:r w:rsidRPr="006F41A1">
        <w:rPr>
          <w:rFonts w:ascii="Times New Roman" w:hAnsi="Times New Roman" w:cs="Times New Roman"/>
          <w:sz w:val="24"/>
          <w:szCs w:val="24"/>
        </w:rPr>
        <w:t>l</w:t>
      </w:r>
      <w:r w:rsidR="00DD7CC2" w:rsidRPr="006F41A1">
        <w:rPr>
          <w:rFonts w:ascii="Times New Roman" w:hAnsi="Times New Roman" w:cs="Times New Roman"/>
          <w:sz w:val="24"/>
          <w:szCs w:val="24"/>
        </w:rPr>
        <w:t>õikest</w:t>
      </w:r>
      <w:r w:rsidRPr="006F41A1">
        <w:rPr>
          <w:rFonts w:ascii="Times New Roman" w:hAnsi="Times New Roman" w:cs="Times New Roman"/>
          <w:sz w:val="24"/>
          <w:szCs w:val="24"/>
        </w:rPr>
        <w:t xml:space="preserve"> 2 jäetakse välja </w:t>
      </w:r>
      <w:r w:rsidR="00F84EDD" w:rsidRPr="006F41A1">
        <w:rPr>
          <w:rFonts w:ascii="Times New Roman" w:hAnsi="Times New Roman" w:cs="Times New Roman"/>
          <w:sz w:val="24"/>
          <w:szCs w:val="24"/>
        </w:rPr>
        <w:t>teksti</w:t>
      </w:r>
      <w:r w:rsidRPr="006F41A1">
        <w:rPr>
          <w:rFonts w:ascii="Times New Roman" w:hAnsi="Times New Roman" w:cs="Times New Roman"/>
          <w:sz w:val="24"/>
          <w:szCs w:val="24"/>
        </w:rPr>
        <w:t>osa</w:t>
      </w:r>
      <w:r w:rsidR="00A6499D" w:rsidRPr="006F41A1">
        <w:rPr>
          <w:rFonts w:ascii="Times New Roman" w:hAnsi="Times New Roman" w:cs="Times New Roman"/>
          <w:sz w:val="24"/>
          <w:szCs w:val="24"/>
        </w:rPr>
        <w:t xml:space="preserve"> </w:t>
      </w:r>
      <w:r w:rsidR="00F84EDD" w:rsidRPr="006F41A1">
        <w:rPr>
          <w:rFonts w:ascii="Times New Roman" w:eastAsia="Times New Roman" w:hAnsi="Times New Roman" w:cs="Times New Roman"/>
          <w:sz w:val="24"/>
          <w:szCs w:val="24"/>
        </w:rPr>
        <w:t>„</w:t>
      </w:r>
      <w:r w:rsidRPr="006F41A1">
        <w:rPr>
          <w:rFonts w:ascii="Times New Roman" w:hAnsi="Times New Roman" w:cs="Times New Roman"/>
          <w:sz w:val="24"/>
          <w:szCs w:val="24"/>
        </w:rPr>
        <w:t>, välja arvatud toitjakaotuspensioni saajale,</w:t>
      </w:r>
      <w:r w:rsidR="00F84EDD" w:rsidRPr="006F41A1">
        <w:rPr>
          <w:rFonts w:ascii="Times New Roman" w:hAnsi="Times New Roman" w:cs="Times New Roman"/>
          <w:sz w:val="24"/>
          <w:szCs w:val="24"/>
        </w:rPr>
        <w:t>“</w:t>
      </w:r>
      <w:r w:rsidR="00FE4345" w:rsidRPr="006F41A1">
        <w:rPr>
          <w:rFonts w:ascii="Times New Roman" w:hAnsi="Times New Roman" w:cs="Times New Roman"/>
          <w:sz w:val="24"/>
          <w:szCs w:val="24"/>
        </w:rPr>
        <w:t>;</w:t>
      </w:r>
    </w:p>
    <w:p w14:paraId="3CCC1AF0" w14:textId="77777777" w:rsidR="000B1C28" w:rsidRPr="006F41A1" w:rsidRDefault="000B1C28" w:rsidP="006A401B">
      <w:pPr>
        <w:spacing w:after="0" w:line="240" w:lineRule="auto"/>
        <w:jc w:val="both"/>
        <w:rPr>
          <w:rFonts w:ascii="Times New Roman" w:hAnsi="Times New Roman" w:cs="Times New Roman"/>
          <w:sz w:val="24"/>
          <w:szCs w:val="24"/>
        </w:rPr>
      </w:pPr>
    </w:p>
    <w:p w14:paraId="2FBFE6D1" w14:textId="7F64C027" w:rsidR="006D56CF" w:rsidRPr="006F41A1" w:rsidRDefault="00621F00"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7</w:t>
      </w:r>
      <w:r w:rsidR="26DC9225" w:rsidRPr="006F41A1">
        <w:rPr>
          <w:rFonts w:ascii="Times New Roman" w:hAnsi="Times New Roman" w:cs="Times New Roman"/>
          <w:b/>
          <w:bCs/>
          <w:sz w:val="24"/>
          <w:szCs w:val="24"/>
        </w:rPr>
        <w:t>)</w:t>
      </w:r>
      <w:r w:rsidR="26DC9225" w:rsidRPr="006F41A1">
        <w:rPr>
          <w:rFonts w:ascii="Times New Roman" w:hAnsi="Times New Roman" w:cs="Times New Roman"/>
          <w:sz w:val="24"/>
          <w:szCs w:val="24"/>
        </w:rPr>
        <w:t xml:space="preserve"> </w:t>
      </w:r>
      <w:r w:rsidR="009205B5" w:rsidRPr="006F41A1">
        <w:rPr>
          <w:rFonts w:ascii="Times New Roman" w:hAnsi="Times New Roman" w:cs="Times New Roman"/>
          <w:sz w:val="24"/>
          <w:szCs w:val="24"/>
        </w:rPr>
        <w:t>paragrahvi 43</w:t>
      </w:r>
      <w:r w:rsidR="26DC9225" w:rsidRPr="006F41A1">
        <w:rPr>
          <w:rFonts w:ascii="Times New Roman" w:hAnsi="Times New Roman" w:cs="Times New Roman"/>
          <w:sz w:val="24"/>
          <w:szCs w:val="24"/>
        </w:rPr>
        <w:t xml:space="preserve"> lõige</w:t>
      </w:r>
      <w:r w:rsidR="006620B0" w:rsidRPr="006F41A1">
        <w:rPr>
          <w:rFonts w:ascii="Times New Roman" w:hAnsi="Times New Roman" w:cs="Times New Roman"/>
          <w:sz w:val="24"/>
          <w:szCs w:val="24"/>
        </w:rPr>
        <w:t xml:space="preserve"> 3</w:t>
      </w:r>
      <w:r w:rsidR="26DC9225" w:rsidRPr="006F41A1">
        <w:rPr>
          <w:rFonts w:ascii="Times New Roman" w:hAnsi="Times New Roman" w:cs="Times New Roman"/>
          <w:sz w:val="24"/>
          <w:szCs w:val="24"/>
        </w:rPr>
        <w:t xml:space="preserve"> muudetakse ja sõnastatakse järgmiselt:</w:t>
      </w:r>
    </w:p>
    <w:p w14:paraId="76F1C2F4" w14:textId="77777777" w:rsidR="004136CD" w:rsidRPr="006F41A1" w:rsidRDefault="004136CD" w:rsidP="006A401B">
      <w:pPr>
        <w:spacing w:after="0" w:line="240" w:lineRule="auto"/>
        <w:jc w:val="both"/>
        <w:rPr>
          <w:rFonts w:ascii="Times New Roman" w:hAnsi="Times New Roman" w:cs="Times New Roman"/>
          <w:sz w:val="24"/>
          <w:szCs w:val="24"/>
        </w:rPr>
      </w:pPr>
    </w:p>
    <w:p w14:paraId="7006B365" w14:textId="572C9346"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„(3) Käesoleva paragrahvi lõikes 1</w:t>
      </w:r>
      <w:r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nimetatud töötamist tõendatakse maksukorralduse seaduse §-s 25</w:t>
      </w:r>
      <w:r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sätestatud töötamise registri andmetega.“;</w:t>
      </w:r>
    </w:p>
    <w:p w14:paraId="4C1D10DE" w14:textId="77777777" w:rsidR="006D56CF" w:rsidRPr="006F41A1" w:rsidRDefault="006D56CF" w:rsidP="006A401B">
      <w:pPr>
        <w:spacing w:after="0" w:line="240" w:lineRule="auto"/>
        <w:jc w:val="both"/>
        <w:rPr>
          <w:rFonts w:ascii="Times New Roman" w:hAnsi="Times New Roman" w:cs="Times New Roman"/>
          <w:sz w:val="24"/>
          <w:szCs w:val="24"/>
        </w:rPr>
      </w:pPr>
    </w:p>
    <w:p w14:paraId="121CF323" w14:textId="641ACF0D" w:rsidR="006D56CF" w:rsidRPr="006F41A1" w:rsidRDefault="00621F00"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8</w:t>
      </w:r>
      <w:r w:rsidR="26DC9225" w:rsidRPr="006F41A1">
        <w:rPr>
          <w:rFonts w:ascii="Times New Roman" w:hAnsi="Times New Roman" w:cs="Times New Roman"/>
          <w:b/>
          <w:bCs/>
          <w:sz w:val="24"/>
          <w:szCs w:val="24"/>
        </w:rPr>
        <w:t>)</w:t>
      </w:r>
      <w:r w:rsidR="26DC9225" w:rsidRPr="006F41A1">
        <w:rPr>
          <w:rFonts w:ascii="Times New Roman" w:hAnsi="Times New Roman" w:cs="Times New Roman"/>
          <w:sz w:val="24"/>
          <w:szCs w:val="24"/>
        </w:rPr>
        <w:t xml:space="preserve"> paragrahvi 46 lõi</w:t>
      </w:r>
      <w:r w:rsidR="005F60DE" w:rsidRPr="006F41A1">
        <w:rPr>
          <w:rFonts w:ascii="Times New Roman" w:hAnsi="Times New Roman" w:cs="Times New Roman"/>
          <w:sz w:val="24"/>
          <w:szCs w:val="24"/>
        </w:rPr>
        <w:t>ke</w:t>
      </w:r>
      <w:r w:rsidR="26DC9225" w:rsidRPr="006F41A1">
        <w:rPr>
          <w:rFonts w:ascii="Times New Roman" w:hAnsi="Times New Roman" w:cs="Times New Roman"/>
          <w:sz w:val="24"/>
          <w:szCs w:val="24"/>
        </w:rPr>
        <w:t xml:space="preserve"> 4 sissejuhatav lauseosa muudetakse ja sõnastatakse järgmiselt:</w:t>
      </w:r>
    </w:p>
    <w:p w14:paraId="3D1F44D1" w14:textId="77777777" w:rsidR="004136CD" w:rsidRPr="006F41A1" w:rsidRDefault="004136CD" w:rsidP="006A401B">
      <w:pPr>
        <w:spacing w:after="0" w:line="240" w:lineRule="auto"/>
        <w:jc w:val="both"/>
        <w:rPr>
          <w:rFonts w:ascii="Times New Roman" w:hAnsi="Times New Roman" w:cs="Times New Roman"/>
          <w:sz w:val="24"/>
          <w:szCs w:val="24"/>
        </w:rPr>
      </w:pPr>
    </w:p>
    <w:p w14:paraId="7BA83B0F" w14:textId="38298EAD" w:rsidR="006D56CF"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„Kui käesoleva paragrahvi lõigetes 1–3 nimetatud pensionäril on laps, kes on alla 18-aastane või alla 24-aastane gümnaasiumi või kutseõppeasutuse statsionaarses õppes või meditsiinilistel näidustustel muus õppevormis või ülikoolis või rakenduskõrgkoolis täiskoormusega õppiv õppija, või sellest east vanem osali</w:t>
      </w:r>
      <w:r w:rsidR="002B2D62" w:rsidRPr="006F41A1">
        <w:rPr>
          <w:rFonts w:ascii="Times New Roman" w:hAnsi="Times New Roman" w:cs="Times New Roman"/>
          <w:sz w:val="24"/>
          <w:szCs w:val="24"/>
        </w:rPr>
        <w:t>se</w:t>
      </w:r>
      <w:r w:rsidRPr="006F41A1">
        <w:rPr>
          <w:rFonts w:ascii="Times New Roman" w:hAnsi="Times New Roman" w:cs="Times New Roman"/>
          <w:sz w:val="24"/>
          <w:szCs w:val="24"/>
        </w:rPr>
        <w:t xml:space="preserve"> või puuduv</w:t>
      </w:r>
      <w:r w:rsidR="002B2D62" w:rsidRPr="006F41A1">
        <w:rPr>
          <w:rFonts w:ascii="Times New Roman" w:hAnsi="Times New Roman" w:cs="Times New Roman"/>
          <w:sz w:val="24"/>
          <w:szCs w:val="24"/>
        </w:rPr>
        <w:t>a</w:t>
      </w:r>
      <w:r w:rsidRPr="006F41A1">
        <w:rPr>
          <w:rFonts w:ascii="Times New Roman" w:hAnsi="Times New Roman" w:cs="Times New Roman"/>
          <w:sz w:val="24"/>
          <w:szCs w:val="24"/>
        </w:rPr>
        <w:t xml:space="preserve"> töövõimega laps, kelle töövõime hinnati enne 18-aastaseks </w:t>
      </w:r>
      <w:r w:rsidR="002B2D62" w:rsidRPr="006F41A1">
        <w:rPr>
          <w:rFonts w:ascii="Times New Roman" w:hAnsi="Times New Roman" w:cs="Times New Roman"/>
          <w:sz w:val="24"/>
          <w:szCs w:val="24"/>
        </w:rPr>
        <w:t xml:space="preserve">saamist </w:t>
      </w:r>
      <w:r w:rsidRPr="006F41A1">
        <w:rPr>
          <w:rFonts w:ascii="Times New Roman" w:hAnsi="Times New Roman" w:cs="Times New Roman"/>
          <w:sz w:val="24"/>
          <w:szCs w:val="24"/>
        </w:rPr>
        <w:t>või statsionaarses õppevormis või meditsiinilistel näidustustel muus õppevormis või täiskoormusega õppi</w:t>
      </w:r>
      <w:r w:rsidR="00197C41" w:rsidRPr="006F41A1">
        <w:rPr>
          <w:rFonts w:ascii="Times New Roman" w:hAnsi="Times New Roman" w:cs="Times New Roman"/>
          <w:sz w:val="24"/>
          <w:szCs w:val="24"/>
        </w:rPr>
        <w:t>mise korral</w:t>
      </w:r>
      <w:r w:rsidRPr="006F41A1">
        <w:rPr>
          <w:rFonts w:ascii="Times New Roman" w:hAnsi="Times New Roman" w:cs="Times New Roman"/>
          <w:sz w:val="24"/>
          <w:szCs w:val="24"/>
        </w:rPr>
        <w:t xml:space="preserve"> enne 24-aastaseks saamist, või samadele tingimustele vastav vend, õde või lapselaps, kellel ei ole töövõimelisi vanemaid, makstakse neile riiklikku pensioni järgmises suuruses:“</w:t>
      </w:r>
      <w:r w:rsidR="005E4217">
        <w:rPr>
          <w:rFonts w:ascii="Times New Roman" w:hAnsi="Times New Roman" w:cs="Times New Roman"/>
          <w:sz w:val="24"/>
          <w:szCs w:val="24"/>
        </w:rPr>
        <w:t>;</w:t>
      </w:r>
    </w:p>
    <w:p w14:paraId="79EEF8C9" w14:textId="77777777" w:rsidR="004136CD" w:rsidRPr="006F41A1" w:rsidRDefault="004136CD" w:rsidP="006A401B">
      <w:pPr>
        <w:spacing w:after="0" w:line="240" w:lineRule="auto"/>
        <w:jc w:val="both"/>
        <w:rPr>
          <w:rFonts w:ascii="Times New Roman" w:hAnsi="Times New Roman" w:cs="Times New Roman"/>
          <w:sz w:val="24"/>
          <w:szCs w:val="24"/>
        </w:rPr>
      </w:pPr>
    </w:p>
    <w:p w14:paraId="0F1F7F2A" w14:textId="66240BFC" w:rsidR="008042C4" w:rsidRPr="006F41A1" w:rsidRDefault="008042C4" w:rsidP="008042C4">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9)</w:t>
      </w:r>
      <w:r w:rsidRPr="006F41A1">
        <w:rPr>
          <w:rFonts w:ascii="Times New Roman" w:hAnsi="Times New Roman" w:cs="Times New Roman"/>
          <w:sz w:val="24"/>
          <w:szCs w:val="24"/>
        </w:rPr>
        <w:t xml:space="preserve"> paragrahvi 48 lõikest 3 jäetakse välja sõnad „toitjakaotus- või“;</w:t>
      </w:r>
    </w:p>
    <w:p w14:paraId="57DE19A0" w14:textId="77777777" w:rsidR="00A86624" w:rsidRPr="006F41A1" w:rsidRDefault="00A86624" w:rsidP="006A401B">
      <w:pPr>
        <w:spacing w:after="0" w:line="240" w:lineRule="auto"/>
        <w:jc w:val="both"/>
        <w:rPr>
          <w:rFonts w:ascii="Times New Roman" w:hAnsi="Times New Roman" w:cs="Times New Roman"/>
          <w:sz w:val="24"/>
          <w:szCs w:val="24"/>
        </w:rPr>
      </w:pPr>
    </w:p>
    <w:p w14:paraId="53D07F04" w14:textId="4C96BAA1" w:rsidR="00787764" w:rsidRPr="006F41A1" w:rsidRDefault="00A86624"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10)</w:t>
      </w:r>
      <w:r w:rsidRPr="006F41A1">
        <w:rPr>
          <w:rFonts w:ascii="Times New Roman" w:hAnsi="Times New Roman" w:cs="Times New Roman"/>
          <w:sz w:val="24"/>
          <w:szCs w:val="24"/>
        </w:rPr>
        <w:t xml:space="preserve"> </w:t>
      </w:r>
      <w:r w:rsidR="26DC9225" w:rsidRPr="006F41A1">
        <w:rPr>
          <w:rFonts w:ascii="Times New Roman" w:hAnsi="Times New Roman" w:cs="Times New Roman"/>
          <w:sz w:val="24"/>
          <w:szCs w:val="24"/>
        </w:rPr>
        <w:t xml:space="preserve">paragrahvi 57 lõike 1 punktist 1 jäetakse välja </w:t>
      </w:r>
      <w:r w:rsidR="00910B3B" w:rsidRPr="006F41A1">
        <w:rPr>
          <w:rFonts w:ascii="Times New Roman" w:hAnsi="Times New Roman" w:cs="Times New Roman"/>
          <w:sz w:val="24"/>
          <w:szCs w:val="24"/>
        </w:rPr>
        <w:t>teksti</w:t>
      </w:r>
      <w:r w:rsidR="26DC9225" w:rsidRPr="006F41A1">
        <w:rPr>
          <w:rFonts w:ascii="Times New Roman" w:hAnsi="Times New Roman" w:cs="Times New Roman"/>
          <w:sz w:val="24"/>
          <w:szCs w:val="24"/>
        </w:rPr>
        <w:t>osa „, toitjakaotuspensionid“;</w:t>
      </w:r>
    </w:p>
    <w:p w14:paraId="18539EC9" w14:textId="77777777" w:rsidR="00695B9C" w:rsidRPr="006F41A1" w:rsidRDefault="00695B9C" w:rsidP="006A401B">
      <w:pPr>
        <w:spacing w:after="0" w:line="240" w:lineRule="auto"/>
        <w:jc w:val="both"/>
        <w:rPr>
          <w:rFonts w:ascii="Times New Roman" w:hAnsi="Times New Roman" w:cs="Times New Roman"/>
          <w:sz w:val="24"/>
          <w:szCs w:val="24"/>
        </w:rPr>
      </w:pPr>
    </w:p>
    <w:p w14:paraId="27661F02" w14:textId="01399BDF" w:rsidR="00C81A64" w:rsidRPr="006F41A1" w:rsidRDefault="004B6B1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sz w:val="24"/>
          <w:szCs w:val="24"/>
        </w:rPr>
        <w:t>11</w:t>
      </w:r>
      <w:r w:rsidR="26DC9225" w:rsidRPr="006F41A1">
        <w:rPr>
          <w:rFonts w:ascii="Times New Roman" w:hAnsi="Times New Roman" w:cs="Times New Roman"/>
          <w:b/>
          <w:sz w:val="24"/>
          <w:szCs w:val="24"/>
        </w:rPr>
        <w:t>)</w:t>
      </w:r>
      <w:r w:rsidR="26DC9225" w:rsidRPr="006F41A1">
        <w:rPr>
          <w:rFonts w:ascii="Times New Roman" w:hAnsi="Times New Roman" w:cs="Times New Roman"/>
          <w:sz w:val="24"/>
          <w:szCs w:val="24"/>
        </w:rPr>
        <w:t xml:space="preserve"> seadus</w:t>
      </w:r>
      <w:ins w:id="52" w:author="Helen Uustalu" w:date="2024-06-20T09:32:00Z">
        <w:r w:rsidR="00E93E2E">
          <w:rPr>
            <w:rFonts w:ascii="Times New Roman" w:hAnsi="Times New Roman" w:cs="Times New Roman"/>
            <w:sz w:val="24"/>
            <w:szCs w:val="24"/>
          </w:rPr>
          <w:t>e 13. peatükki</w:t>
        </w:r>
      </w:ins>
      <w:del w:id="53" w:author="Helen Uustalu" w:date="2024-06-20T09:32:00Z">
        <w:r w:rsidR="26DC9225" w:rsidRPr="006F41A1" w:rsidDel="00E93E2E">
          <w:rPr>
            <w:rFonts w:ascii="Times New Roman" w:hAnsi="Times New Roman" w:cs="Times New Roman"/>
            <w:sz w:val="24"/>
            <w:szCs w:val="24"/>
          </w:rPr>
          <w:delText>t</w:delText>
        </w:r>
      </w:del>
      <w:r w:rsidR="26DC9225" w:rsidRPr="006F41A1">
        <w:rPr>
          <w:rFonts w:ascii="Times New Roman" w:hAnsi="Times New Roman" w:cs="Times New Roman"/>
          <w:sz w:val="24"/>
          <w:szCs w:val="24"/>
        </w:rPr>
        <w:t xml:space="preserve"> täiendatakse §-dega 61</w:t>
      </w:r>
      <w:r w:rsidR="26DC9225" w:rsidRPr="006F41A1">
        <w:rPr>
          <w:rFonts w:ascii="Times New Roman" w:hAnsi="Times New Roman" w:cs="Times New Roman"/>
          <w:sz w:val="24"/>
          <w:szCs w:val="24"/>
          <w:vertAlign w:val="superscript"/>
        </w:rPr>
        <w:t>29</w:t>
      </w:r>
      <w:r w:rsidR="26DC9225" w:rsidRPr="006F41A1">
        <w:rPr>
          <w:rFonts w:ascii="Times New Roman" w:hAnsi="Times New Roman" w:cs="Times New Roman"/>
          <w:sz w:val="24"/>
          <w:szCs w:val="24"/>
        </w:rPr>
        <w:t xml:space="preserve"> ja 61</w:t>
      </w:r>
      <w:r w:rsidR="26DC9225" w:rsidRPr="006F41A1">
        <w:rPr>
          <w:rFonts w:ascii="Times New Roman" w:hAnsi="Times New Roman" w:cs="Times New Roman"/>
          <w:sz w:val="24"/>
          <w:szCs w:val="24"/>
          <w:vertAlign w:val="superscript"/>
        </w:rPr>
        <w:t>30</w:t>
      </w:r>
      <w:r w:rsidR="26DC9225" w:rsidRPr="006F41A1">
        <w:rPr>
          <w:rFonts w:ascii="Times New Roman" w:hAnsi="Times New Roman" w:cs="Times New Roman"/>
          <w:sz w:val="24"/>
          <w:szCs w:val="24"/>
        </w:rPr>
        <w:t xml:space="preserve"> järgmises sõnastuses:</w:t>
      </w:r>
    </w:p>
    <w:p w14:paraId="743C0FA2" w14:textId="77777777" w:rsidR="00197C46" w:rsidRPr="006F41A1" w:rsidRDefault="00197C46" w:rsidP="006A401B">
      <w:pPr>
        <w:spacing w:after="0" w:line="240" w:lineRule="auto"/>
        <w:jc w:val="both"/>
        <w:rPr>
          <w:rFonts w:ascii="Times New Roman" w:hAnsi="Times New Roman" w:cs="Times New Roman"/>
          <w:sz w:val="24"/>
          <w:szCs w:val="24"/>
        </w:rPr>
      </w:pPr>
    </w:p>
    <w:p w14:paraId="6432D2D3" w14:textId="28952D40" w:rsidR="00197C46" w:rsidRPr="006F41A1" w:rsidRDefault="26DC922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sz w:val="24"/>
          <w:szCs w:val="24"/>
        </w:rPr>
        <w:t>„</w:t>
      </w:r>
      <w:r w:rsidRPr="006F41A1">
        <w:rPr>
          <w:rFonts w:ascii="Times New Roman" w:hAnsi="Times New Roman" w:cs="Times New Roman"/>
          <w:b/>
          <w:bCs/>
          <w:sz w:val="24"/>
          <w:szCs w:val="24"/>
        </w:rPr>
        <w:t>§ 61</w:t>
      </w:r>
      <w:r w:rsidRPr="006F41A1">
        <w:rPr>
          <w:rFonts w:ascii="Times New Roman" w:hAnsi="Times New Roman" w:cs="Times New Roman"/>
          <w:b/>
          <w:bCs/>
          <w:sz w:val="24"/>
          <w:szCs w:val="24"/>
          <w:vertAlign w:val="superscript"/>
        </w:rPr>
        <w:t>29</w:t>
      </w:r>
      <w:r w:rsidR="00EF3AC2" w:rsidRPr="006F41A1">
        <w:rPr>
          <w:rFonts w:ascii="Times New Roman" w:hAnsi="Times New Roman" w:cs="Times New Roman"/>
          <w:b/>
          <w:bCs/>
          <w:sz w:val="24"/>
          <w:szCs w:val="24"/>
        </w:rPr>
        <w:t>.</w:t>
      </w:r>
      <w:r w:rsidRPr="00AF6906">
        <w:rPr>
          <w:rFonts w:ascii="Times New Roman" w:hAnsi="Times New Roman" w:cs="Times New Roman"/>
          <w:b/>
          <w:bCs/>
          <w:sz w:val="24"/>
          <w:szCs w:val="24"/>
        </w:rPr>
        <w:t xml:space="preserve"> </w:t>
      </w:r>
      <w:r w:rsidRPr="006F41A1">
        <w:rPr>
          <w:rFonts w:ascii="Times New Roman" w:hAnsi="Times New Roman" w:cs="Times New Roman"/>
          <w:b/>
          <w:bCs/>
          <w:sz w:val="24"/>
          <w:szCs w:val="24"/>
        </w:rPr>
        <w:t>Käesoleva seaduse kohaldamine seoses perehüvitiste seaduse ja teiste seaduste muutmise seaduse jõustumisega</w:t>
      </w:r>
    </w:p>
    <w:p w14:paraId="0CCEE590" w14:textId="77777777" w:rsidR="00197C46" w:rsidRPr="006F41A1" w:rsidRDefault="00197C46" w:rsidP="006A401B">
      <w:pPr>
        <w:spacing w:after="0" w:line="240" w:lineRule="auto"/>
        <w:jc w:val="both"/>
        <w:rPr>
          <w:rFonts w:ascii="Times New Roman" w:hAnsi="Times New Roman" w:cs="Times New Roman"/>
          <w:sz w:val="24"/>
          <w:szCs w:val="24"/>
        </w:rPr>
      </w:pPr>
    </w:p>
    <w:p w14:paraId="784970EB" w14:textId="4D829BB0" w:rsidR="00197C46"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(1) Toitja lapsele, kellel </w:t>
      </w:r>
      <w:r w:rsidR="00755839" w:rsidRPr="006F41A1">
        <w:rPr>
          <w:rFonts w:ascii="Times New Roman" w:hAnsi="Times New Roman" w:cs="Times New Roman"/>
          <w:sz w:val="24"/>
          <w:szCs w:val="24"/>
        </w:rPr>
        <w:t xml:space="preserve">tekkis </w:t>
      </w:r>
      <w:r w:rsidRPr="006F41A1">
        <w:rPr>
          <w:rFonts w:ascii="Times New Roman" w:hAnsi="Times New Roman" w:cs="Times New Roman"/>
          <w:sz w:val="24"/>
          <w:szCs w:val="24"/>
        </w:rPr>
        <w:t>käesoleva seaduse enne 2026. aasta 1. oktoobrit kehtinud redaktsiooni § 20 lõike 2 punkti 1 kohaselt õigus toitjakaotuspensioni</w:t>
      </w:r>
      <w:r w:rsidR="00755839" w:rsidRPr="006F41A1">
        <w:rPr>
          <w:rFonts w:ascii="Times New Roman" w:hAnsi="Times New Roman" w:cs="Times New Roman"/>
          <w:sz w:val="24"/>
          <w:szCs w:val="24"/>
        </w:rPr>
        <w:t>le</w:t>
      </w:r>
      <w:r w:rsidRPr="006F41A1">
        <w:rPr>
          <w:rFonts w:ascii="Times New Roman" w:hAnsi="Times New Roman" w:cs="Times New Roman"/>
          <w:sz w:val="24"/>
          <w:szCs w:val="24"/>
        </w:rPr>
        <w:t xml:space="preserve"> või § 22 lõike 1 punkti 3 kohaselt rahvapensioni</w:t>
      </w:r>
      <w:r w:rsidR="00755839" w:rsidRPr="006F41A1">
        <w:rPr>
          <w:rFonts w:ascii="Times New Roman" w:hAnsi="Times New Roman" w:cs="Times New Roman"/>
          <w:sz w:val="24"/>
          <w:szCs w:val="24"/>
        </w:rPr>
        <w:t>le</w:t>
      </w:r>
      <w:r w:rsidRPr="006F41A1">
        <w:rPr>
          <w:rFonts w:ascii="Times New Roman" w:hAnsi="Times New Roman" w:cs="Times New Roman"/>
          <w:sz w:val="24"/>
          <w:szCs w:val="24"/>
        </w:rPr>
        <w:t xml:space="preserve">, kohaldatakse alates 2026. aasta 1. oktoobrist perehüvitiste seadust ning temale lõpetatakse käesoleva seaduse alusel toitjakaotuspensioni </w:t>
      </w:r>
      <w:r w:rsidR="00366603" w:rsidRPr="006F41A1">
        <w:rPr>
          <w:rFonts w:ascii="Times New Roman" w:hAnsi="Times New Roman" w:cs="Times New Roman"/>
          <w:sz w:val="24"/>
          <w:szCs w:val="24"/>
        </w:rPr>
        <w:t xml:space="preserve">või </w:t>
      </w:r>
      <w:r w:rsidRPr="006F41A1">
        <w:rPr>
          <w:rFonts w:ascii="Times New Roman" w:hAnsi="Times New Roman" w:cs="Times New Roman"/>
          <w:sz w:val="24"/>
          <w:szCs w:val="24"/>
        </w:rPr>
        <w:t>rahvapensioni maksmine.</w:t>
      </w:r>
    </w:p>
    <w:p w14:paraId="347DDCA3" w14:textId="77777777" w:rsidR="00197C46" w:rsidRPr="006F41A1" w:rsidRDefault="00197C46" w:rsidP="006A401B">
      <w:pPr>
        <w:spacing w:after="0" w:line="240" w:lineRule="auto"/>
        <w:jc w:val="both"/>
        <w:rPr>
          <w:rFonts w:ascii="Times New Roman" w:hAnsi="Times New Roman" w:cs="Times New Roman"/>
          <w:sz w:val="24"/>
          <w:szCs w:val="24"/>
        </w:rPr>
      </w:pPr>
    </w:p>
    <w:p w14:paraId="5B861708" w14:textId="7EC34B52" w:rsidR="00197C46"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(2) Käesoleva paragrahvi lõikes 1 nimetamata isikule, kellel tekkis õigus toitjakaotus- või rahvapensionile käesoleva seaduse enne 2026. aasta 1. oktoobrit kehtinud redaktsiooni § 20 või § 22 lõike 1 punkti 3 alusel, </w:t>
      </w:r>
      <w:r w:rsidR="00EA7A70" w:rsidRPr="006F41A1">
        <w:rPr>
          <w:rFonts w:ascii="Times New Roman" w:hAnsi="Times New Roman" w:cs="Times New Roman"/>
          <w:sz w:val="24"/>
          <w:szCs w:val="24"/>
        </w:rPr>
        <w:t>kohaldatakse</w:t>
      </w:r>
      <w:r w:rsidRPr="006F41A1">
        <w:rPr>
          <w:rFonts w:ascii="Times New Roman" w:hAnsi="Times New Roman" w:cs="Times New Roman"/>
          <w:sz w:val="24"/>
          <w:szCs w:val="24"/>
        </w:rPr>
        <w:t xml:space="preserve"> käesoleva seaduse enne 2026. aasta 1. oktoobrit kehtinud redaktsiooni</w:t>
      </w:r>
      <w:r w:rsidR="00EA7A70" w:rsidRPr="006F41A1">
        <w:rPr>
          <w:rFonts w:ascii="Times New Roman" w:hAnsi="Times New Roman" w:cs="Times New Roman"/>
          <w:sz w:val="24"/>
          <w:szCs w:val="24"/>
        </w:rPr>
        <w:t>.</w:t>
      </w:r>
    </w:p>
    <w:p w14:paraId="0E678D90" w14:textId="77777777" w:rsidR="00F31BEF" w:rsidRPr="006F41A1" w:rsidRDefault="00F31BEF" w:rsidP="006A401B">
      <w:pPr>
        <w:spacing w:after="0" w:line="240" w:lineRule="auto"/>
        <w:jc w:val="both"/>
        <w:rPr>
          <w:rFonts w:ascii="Times New Roman" w:hAnsi="Times New Roman" w:cs="Times New Roman"/>
          <w:sz w:val="24"/>
          <w:szCs w:val="24"/>
        </w:rPr>
      </w:pPr>
    </w:p>
    <w:p w14:paraId="15877488" w14:textId="77777777" w:rsidR="00F31BEF" w:rsidRPr="006F41A1" w:rsidRDefault="00F31BEF" w:rsidP="00F31BEF">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(3) Käesoleva </w:t>
      </w:r>
      <w:commentRangeStart w:id="54"/>
      <w:r w:rsidRPr="006F41A1">
        <w:rPr>
          <w:rFonts w:ascii="Times New Roman" w:hAnsi="Times New Roman" w:cs="Times New Roman"/>
          <w:sz w:val="24"/>
          <w:szCs w:val="24"/>
        </w:rPr>
        <w:t>paragrahvi lõikes 2 nimetatud isikule</w:t>
      </w:r>
      <w:commentRangeEnd w:id="54"/>
      <w:r w:rsidR="00E93E2E">
        <w:rPr>
          <w:rStyle w:val="Kommentaariviide"/>
        </w:rPr>
        <w:commentReference w:id="54"/>
      </w:r>
      <w:r w:rsidRPr="006F41A1">
        <w:rPr>
          <w:rFonts w:ascii="Times New Roman" w:hAnsi="Times New Roman" w:cs="Times New Roman"/>
          <w:sz w:val="24"/>
          <w:szCs w:val="24"/>
        </w:rPr>
        <w:t>, kellele makstakse toitjakaotuspensioni käesoleva seaduse enne 2026. aasta 1. oktoobrit kehtinud redaktsiooni alusel ja mille suurus on arvutatud § 21 lõike 1 punkti 1 alusel, arvutatakse pensionile juurde § 24 lõike 1</w:t>
      </w:r>
      <w:r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alusel pensionilisa, kui selle saamise õigus on tekkinud pärast 2026. aasta 1. oktoobrit.</w:t>
      </w:r>
    </w:p>
    <w:p w14:paraId="088E3763" w14:textId="77777777" w:rsidR="00F31BEF" w:rsidRPr="006F41A1" w:rsidRDefault="00F31BEF" w:rsidP="00F31BEF">
      <w:pPr>
        <w:spacing w:after="0" w:line="240" w:lineRule="auto"/>
        <w:jc w:val="both"/>
        <w:rPr>
          <w:rFonts w:ascii="Times New Roman" w:hAnsi="Times New Roman" w:cs="Times New Roman"/>
          <w:sz w:val="24"/>
          <w:szCs w:val="24"/>
        </w:rPr>
      </w:pPr>
    </w:p>
    <w:p w14:paraId="603ECDA1" w14:textId="51AB21EB" w:rsidR="00197C46"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F31BEF" w:rsidRPr="006F41A1">
        <w:rPr>
          <w:rFonts w:ascii="Times New Roman" w:hAnsi="Times New Roman" w:cs="Times New Roman"/>
          <w:sz w:val="24"/>
          <w:szCs w:val="24"/>
        </w:rPr>
        <w:t>4</w:t>
      </w:r>
      <w:r w:rsidRPr="006F41A1">
        <w:rPr>
          <w:rFonts w:ascii="Times New Roman" w:hAnsi="Times New Roman" w:cs="Times New Roman"/>
          <w:sz w:val="24"/>
          <w:szCs w:val="24"/>
        </w:rPr>
        <w:t>) Kui perekonnaliikmele makstakse toitjakaotustoetust perehüvitiste seaduse alusel, tehakse toitjakaotus</w:t>
      </w:r>
      <w:r w:rsidR="008237C0" w:rsidRPr="006F41A1">
        <w:rPr>
          <w:rFonts w:ascii="Times New Roman" w:hAnsi="Times New Roman" w:cs="Times New Roman"/>
          <w:sz w:val="24"/>
          <w:szCs w:val="24"/>
        </w:rPr>
        <w:t>pensioni</w:t>
      </w:r>
      <w:r w:rsidRPr="006F41A1">
        <w:rPr>
          <w:rFonts w:ascii="Times New Roman" w:hAnsi="Times New Roman" w:cs="Times New Roman"/>
          <w:sz w:val="24"/>
          <w:szCs w:val="24"/>
        </w:rPr>
        <w:t xml:space="preserve"> või </w:t>
      </w:r>
      <w:r w:rsidR="00BF4DF5" w:rsidRPr="006F41A1">
        <w:rPr>
          <w:rFonts w:ascii="Times New Roman" w:hAnsi="Times New Roman" w:cs="Times New Roman"/>
          <w:sz w:val="24"/>
          <w:szCs w:val="24"/>
        </w:rPr>
        <w:t xml:space="preserve">toitja kaotuse </w:t>
      </w:r>
      <w:r w:rsidR="00591FFB" w:rsidRPr="006F41A1">
        <w:rPr>
          <w:rFonts w:ascii="Times New Roman" w:hAnsi="Times New Roman" w:cs="Times New Roman"/>
          <w:sz w:val="24"/>
          <w:szCs w:val="24"/>
        </w:rPr>
        <w:t>korral</w:t>
      </w:r>
      <w:r w:rsidR="00BF4DF5" w:rsidRPr="006F41A1">
        <w:rPr>
          <w:rFonts w:ascii="Times New Roman" w:hAnsi="Times New Roman" w:cs="Times New Roman"/>
          <w:sz w:val="24"/>
          <w:szCs w:val="24"/>
        </w:rPr>
        <w:t xml:space="preserve"> makstava</w:t>
      </w:r>
      <w:r w:rsidRPr="006F41A1">
        <w:rPr>
          <w:rFonts w:ascii="Times New Roman" w:hAnsi="Times New Roman" w:cs="Times New Roman"/>
          <w:sz w:val="24"/>
          <w:szCs w:val="24"/>
        </w:rPr>
        <w:t xml:space="preserve"> rahvapensioni suuruses ümberarvestus, arvestades käesoleva seaduse alusel õigustatud perekonnaliikmete arvu.</w:t>
      </w:r>
    </w:p>
    <w:p w14:paraId="5A84FE8F" w14:textId="77777777" w:rsidR="00197C46" w:rsidRPr="006F41A1" w:rsidRDefault="00197C46" w:rsidP="006A401B">
      <w:pPr>
        <w:spacing w:after="0" w:line="240" w:lineRule="auto"/>
        <w:jc w:val="both"/>
        <w:rPr>
          <w:rFonts w:ascii="Times New Roman" w:hAnsi="Times New Roman" w:cs="Times New Roman"/>
          <w:sz w:val="24"/>
          <w:szCs w:val="24"/>
        </w:rPr>
      </w:pPr>
    </w:p>
    <w:p w14:paraId="62BBFF0A" w14:textId="0B050818" w:rsidR="00197C46"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F31BEF" w:rsidRPr="006F41A1">
        <w:rPr>
          <w:rFonts w:ascii="Times New Roman" w:hAnsi="Times New Roman" w:cs="Times New Roman"/>
          <w:sz w:val="24"/>
          <w:szCs w:val="24"/>
        </w:rPr>
        <w:t>5</w:t>
      </w:r>
      <w:r w:rsidRPr="006F41A1">
        <w:rPr>
          <w:rFonts w:ascii="Times New Roman" w:hAnsi="Times New Roman" w:cs="Times New Roman"/>
          <w:sz w:val="24"/>
          <w:szCs w:val="24"/>
        </w:rPr>
        <w:t>) Isikule, kellele on enne 2026. aasta 1. oktoobrit määratud toitjakaotuspension</w:t>
      </w:r>
      <w:r w:rsidR="00581976" w:rsidRPr="006F41A1">
        <w:rPr>
          <w:rFonts w:ascii="Times New Roman" w:hAnsi="Times New Roman" w:cs="Times New Roman"/>
          <w:sz w:val="24"/>
          <w:szCs w:val="24"/>
        </w:rPr>
        <w:t xml:space="preserve"> </w:t>
      </w:r>
      <w:r w:rsidRPr="006F41A1">
        <w:rPr>
          <w:rFonts w:ascii="Times New Roman" w:hAnsi="Times New Roman" w:cs="Times New Roman"/>
          <w:sz w:val="24"/>
          <w:szCs w:val="24"/>
        </w:rPr>
        <w:t xml:space="preserve">Eesti Vabariigi poolt sõlmitud kahepoolse </w:t>
      </w:r>
      <w:proofErr w:type="spellStart"/>
      <w:r w:rsidRPr="006F41A1">
        <w:rPr>
          <w:rFonts w:ascii="Times New Roman" w:hAnsi="Times New Roman" w:cs="Times New Roman"/>
          <w:sz w:val="24"/>
          <w:szCs w:val="24"/>
        </w:rPr>
        <w:t>välislepingu</w:t>
      </w:r>
      <w:proofErr w:type="spellEnd"/>
      <w:r w:rsidRPr="006F41A1">
        <w:rPr>
          <w:rFonts w:ascii="Times New Roman" w:hAnsi="Times New Roman" w:cs="Times New Roman"/>
          <w:sz w:val="24"/>
          <w:szCs w:val="24"/>
        </w:rPr>
        <w:t xml:space="preserve"> alusel ja kes elab teise lepingupoole territooriumil, jätkatakse toitjakaotuspensioni maksmist kuni õigustatuse aja lõpuni </w:t>
      </w:r>
      <w:r w:rsidR="005570C5" w:rsidRPr="006F41A1">
        <w:rPr>
          <w:rFonts w:ascii="Times New Roman" w:hAnsi="Times New Roman" w:cs="Times New Roman"/>
          <w:sz w:val="24"/>
          <w:szCs w:val="24"/>
        </w:rPr>
        <w:t>vastava</w:t>
      </w:r>
      <w:r w:rsidR="00D8779F" w:rsidRPr="006F41A1">
        <w:rPr>
          <w:rFonts w:ascii="Times New Roman" w:hAnsi="Times New Roman" w:cs="Times New Roman"/>
          <w:sz w:val="24"/>
          <w:szCs w:val="24"/>
        </w:rPr>
        <w:t xml:space="preserve">lt </w:t>
      </w:r>
      <w:r w:rsidRPr="006F41A1">
        <w:rPr>
          <w:rFonts w:ascii="Times New Roman" w:hAnsi="Times New Roman" w:cs="Times New Roman"/>
          <w:sz w:val="24"/>
          <w:szCs w:val="24"/>
        </w:rPr>
        <w:t>käesoleva seaduse enne 2026. aasta 1. oktoobrit kehtinud redaktsiooni</w:t>
      </w:r>
      <w:r w:rsidR="00591FFB" w:rsidRPr="006F41A1">
        <w:rPr>
          <w:rFonts w:ascii="Times New Roman" w:hAnsi="Times New Roman" w:cs="Times New Roman"/>
          <w:sz w:val="24"/>
          <w:szCs w:val="24"/>
        </w:rPr>
        <w:t>le ja</w:t>
      </w:r>
      <w:r w:rsidRPr="006F41A1">
        <w:rPr>
          <w:rFonts w:ascii="Times New Roman" w:hAnsi="Times New Roman" w:cs="Times New Roman"/>
          <w:sz w:val="24"/>
          <w:szCs w:val="24"/>
        </w:rPr>
        <w:t xml:space="preserve"> selle alusel antud rakendusaktide tingimustele</w:t>
      </w:r>
      <w:r w:rsidR="00C066AC" w:rsidRPr="006F41A1">
        <w:rPr>
          <w:rFonts w:ascii="Times New Roman" w:hAnsi="Times New Roman" w:cs="Times New Roman"/>
          <w:sz w:val="24"/>
          <w:szCs w:val="24"/>
        </w:rPr>
        <w:t>. Toitjakaotuspensioni suurus</w:t>
      </w:r>
      <w:r w:rsidR="00EF3FFC" w:rsidRPr="006F41A1">
        <w:rPr>
          <w:rFonts w:ascii="Times New Roman" w:hAnsi="Times New Roman" w:cs="Times New Roman"/>
          <w:sz w:val="24"/>
          <w:szCs w:val="24"/>
        </w:rPr>
        <w:t xml:space="preserve"> </w:t>
      </w:r>
      <w:r w:rsidR="00737A94" w:rsidRPr="006F41A1">
        <w:rPr>
          <w:rFonts w:ascii="Times New Roman" w:hAnsi="Times New Roman" w:cs="Times New Roman"/>
          <w:sz w:val="24"/>
          <w:szCs w:val="24"/>
        </w:rPr>
        <w:t>arvuta</w:t>
      </w:r>
      <w:r w:rsidR="00C066AC" w:rsidRPr="006F41A1">
        <w:rPr>
          <w:rFonts w:ascii="Times New Roman" w:hAnsi="Times New Roman" w:cs="Times New Roman"/>
          <w:sz w:val="24"/>
          <w:szCs w:val="24"/>
        </w:rPr>
        <w:t>takse</w:t>
      </w:r>
      <w:r w:rsidR="00D8779F" w:rsidRPr="006F41A1">
        <w:rPr>
          <w:rFonts w:ascii="Times New Roman" w:hAnsi="Times New Roman" w:cs="Times New Roman"/>
          <w:sz w:val="24"/>
          <w:szCs w:val="24"/>
        </w:rPr>
        <w:t xml:space="preserve"> </w:t>
      </w:r>
      <w:r w:rsidR="00C066AC" w:rsidRPr="006F41A1">
        <w:rPr>
          <w:rFonts w:ascii="Times New Roman" w:hAnsi="Times New Roman" w:cs="Times New Roman"/>
          <w:sz w:val="24"/>
          <w:szCs w:val="24"/>
        </w:rPr>
        <w:t>v</w:t>
      </w:r>
      <w:r w:rsidR="00737A94" w:rsidRPr="006F41A1">
        <w:rPr>
          <w:rFonts w:ascii="Times New Roman" w:hAnsi="Times New Roman" w:cs="Times New Roman"/>
          <w:sz w:val="24"/>
          <w:szCs w:val="24"/>
        </w:rPr>
        <w:t>ajaduse</w:t>
      </w:r>
      <w:r w:rsidR="00591FFB" w:rsidRPr="006F41A1">
        <w:rPr>
          <w:rFonts w:ascii="Times New Roman" w:hAnsi="Times New Roman" w:cs="Times New Roman"/>
          <w:sz w:val="24"/>
          <w:szCs w:val="24"/>
        </w:rPr>
        <w:t xml:space="preserve"> korra</w:t>
      </w:r>
      <w:r w:rsidR="00737A94" w:rsidRPr="006F41A1">
        <w:rPr>
          <w:rFonts w:ascii="Times New Roman" w:hAnsi="Times New Roman" w:cs="Times New Roman"/>
          <w:sz w:val="24"/>
          <w:szCs w:val="24"/>
        </w:rPr>
        <w:t xml:space="preserve">l ümber </w:t>
      </w:r>
      <w:r w:rsidR="001D290C" w:rsidRPr="006F41A1">
        <w:rPr>
          <w:rFonts w:ascii="Times New Roman" w:hAnsi="Times New Roman" w:cs="Times New Roman"/>
          <w:sz w:val="24"/>
          <w:szCs w:val="24"/>
        </w:rPr>
        <w:t xml:space="preserve">vastavalt </w:t>
      </w:r>
      <w:r w:rsidR="00EF3FFC" w:rsidRPr="006F41A1">
        <w:rPr>
          <w:rFonts w:ascii="Times New Roman" w:hAnsi="Times New Roman" w:cs="Times New Roman"/>
          <w:sz w:val="24"/>
          <w:szCs w:val="24"/>
        </w:rPr>
        <w:t>käesoleva paragrahvi lõike</w:t>
      </w:r>
      <w:r w:rsidR="00A11CA6" w:rsidRPr="006F41A1">
        <w:rPr>
          <w:rFonts w:ascii="Times New Roman" w:hAnsi="Times New Roman" w:cs="Times New Roman"/>
          <w:sz w:val="24"/>
          <w:szCs w:val="24"/>
        </w:rPr>
        <w:t xml:space="preserve">le </w:t>
      </w:r>
      <w:r w:rsidR="00FE4345" w:rsidRPr="006F41A1">
        <w:rPr>
          <w:rFonts w:ascii="Times New Roman" w:hAnsi="Times New Roman" w:cs="Times New Roman"/>
          <w:sz w:val="24"/>
          <w:szCs w:val="24"/>
        </w:rPr>
        <w:t>4.</w:t>
      </w:r>
    </w:p>
    <w:p w14:paraId="6133FB1F" w14:textId="77777777" w:rsidR="00197C46" w:rsidRPr="006F41A1" w:rsidRDefault="00197C46" w:rsidP="006A401B">
      <w:pPr>
        <w:spacing w:after="0" w:line="240" w:lineRule="auto"/>
        <w:jc w:val="both"/>
        <w:rPr>
          <w:rFonts w:ascii="Times New Roman" w:hAnsi="Times New Roman" w:cs="Times New Roman"/>
          <w:b/>
          <w:sz w:val="24"/>
          <w:szCs w:val="24"/>
        </w:rPr>
      </w:pPr>
    </w:p>
    <w:p w14:paraId="2235C1F5" w14:textId="4BAD965B" w:rsidR="00197C46" w:rsidRPr="007A6565" w:rsidRDefault="26DC922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bCs/>
          <w:sz w:val="24"/>
          <w:szCs w:val="24"/>
        </w:rPr>
        <w:t>§ 61</w:t>
      </w:r>
      <w:r w:rsidRPr="006F41A1">
        <w:rPr>
          <w:rFonts w:ascii="Times New Roman" w:hAnsi="Times New Roman" w:cs="Times New Roman"/>
          <w:b/>
          <w:bCs/>
          <w:sz w:val="24"/>
          <w:szCs w:val="24"/>
          <w:vertAlign w:val="superscript"/>
        </w:rPr>
        <w:t>30</w:t>
      </w:r>
      <w:r w:rsidRPr="006F41A1">
        <w:rPr>
          <w:rFonts w:ascii="Times New Roman" w:hAnsi="Times New Roman" w:cs="Times New Roman"/>
          <w:b/>
          <w:bCs/>
          <w:sz w:val="24"/>
          <w:szCs w:val="24"/>
        </w:rPr>
        <w:t>.</w:t>
      </w:r>
      <w:r w:rsidR="00F84EDD" w:rsidRPr="006F41A1">
        <w:rPr>
          <w:rFonts w:ascii="Times New Roman" w:hAnsi="Times New Roman" w:cs="Times New Roman"/>
          <w:b/>
          <w:bCs/>
          <w:sz w:val="24"/>
          <w:szCs w:val="24"/>
        </w:rPr>
        <w:t xml:space="preserve"> </w:t>
      </w:r>
      <w:commentRangeStart w:id="55"/>
      <w:r w:rsidRPr="006F41A1">
        <w:rPr>
          <w:rFonts w:ascii="Times New Roman" w:hAnsi="Times New Roman" w:cs="Times New Roman"/>
          <w:b/>
          <w:bCs/>
          <w:sz w:val="24"/>
          <w:szCs w:val="24"/>
        </w:rPr>
        <w:t xml:space="preserve">Varem </w:t>
      </w:r>
      <w:commentRangeEnd w:id="55"/>
      <w:r w:rsidR="007E4C47">
        <w:rPr>
          <w:rStyle w:val="Kommentaariviide"/>
        </w:rPr>
        <w:commentReference w:id="55"/>
      </w:r>
      <w:r w:rsidRPr="006F41A1">
        <w:rPr>
          <w:rFonts w:ascii="Times New Roman" w:hAnsi="Times New Roman" w:cs="Times New Roman"/>
          <w:b/>
          <w:bCs/>
          <w:sz w:val="24"/>
          <w:szCs w:val="24"/>
        </w:rPr>
        <w:t>määratud toitjakaotuspensioni</w:t>
      </w:r>
      <w:r w:rsidR="00F84EDD" w:rsidRPr="006F41A1">
        <w:rPr>
          <w:rFonts w:ascii="Times New Roman" w:hAnsi="Times New Roman" w:cs="Times New Roman"/>
          <w:b/>
          <w:bCs/>
          <w:sz w:val="24"/>
          <w:szCs w:val="24"/>
        </w:rPr>
        <w:t xml:space="preserve"> ja</w:t>
      </w:r>
      <w:r w:rsidRPr="006F41A1">
        <w:rPr>
          <w:rFonts w:ascii="Times New Roman" w:hAnsi="Times New Roman" w:cs="Times New Roman"/>
          <w:b/>
          <w:bCs/>
          <w:sz w:val="24"/>
          <w:szCs w:val="24"/>
        </w:rPr>
        <w:t xml:space="preserve"> rahvapensioni käsitlemine</w:t>
      </w:r>
      <w:bookmarkStart w:id="56" w:name="para61b14"/>
      <w:bookmarkEnd w:id="56"/>
    </w:p>
    <w:p w14:paraId="7AE966E2" w14:textId="77777777" w:rsidR="00487EB1" w:rsidRPr="006F41A1" w:rsidRDefault="00487EB1" w:rsidP="006A401B">
      <w:pPr>
        <w:spacing w:after="0" w:line="240" w:lineRule="auto"/>
        <w:jc w:val="both"/>
        <w:rPr>
          <w:rFonts w:ascii="Times New Roman" w:hAnsi="Times New Roman" w:cs="Times New Roman"/>
          <w:b/>
          <w:bCs/>
          <w:sz w:val="24"/>
          <w:szCs w:val="24"/>
        </w:rPr>
      </w:pPr>
    </w:p>
    <w:p w14:paraId="162F0897" w14:textId="5DF9E0AD" w:rsidR="00487EB1" w:rsidRPr="006F41A1" w:rsidRDefault="00487EB1" w:rsidP="00487EB1">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(1) Riiklikuks pensioniks käesoleva seaduse ja teiste seaduste tähenduses loetakse ka toitjakaotuspension</w:t>
      </w:r>
      <w:r w:rsidR="00ED31D2">
        <w:rPr>
          <w:rFonts w:ascii="Times New Roman" w:hAnsi="Times New Roman" w:cs="Times New Roman"/>
          <w:sz w:val="24"/>
          <w:szCs w:val="24"/>
        </w:rPr>
        <w:t xml:space="preserve"> ja</w:t>
      </w:r>
      <w:r w:rsidR="00394F3B">
        <w:rPr>
          <w:rFonts w:ascii="Times New Roman" w:hAnsi="Times New Roman" w:cs="Times New Roman"/>
          <w:sz w:val="24"/>
          <w:szCs w:val="24"/>
        </w:rPr>
        <w:t xml:space="preserve"> toitja kaotuse korral rahvapension.</w:t>
      </w:r>
    </w:p>
    <w:p w14:paraId="25694626" w14:textId="77777777" w:rsidR="00487EB1" w:rsidRPr="006F41A1" w:rsidRDefault="00487EB1" w:rsidP="00487EB1">
      <w:pPr>
        <w:spacing w:after="0" w:line="240" w:lineRule="auto"/>
        <w:jc w:val="both"/>
        <w:rPr>
          <w:rFonts w:ascii="Times New Roman" w:hAnsi="Times New Roman" w:cs="Times New Roman"/>
          <w:sz w:val="24"/>
          <w:szCs w:val="24"/>
        </w:rPr>
      </w:pPr>
    </w:p>
    <w:p w14:paraId="52B4E99C" w14:textId="77777777" w:rsidR="00487EB1" w:rsidRPr="006F41A1" w:rsidRDefault="00487EB1" w:rsidP="00487EB1">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(2) Liiklusõnnetuse tõttu toitja kaotuse korral nõuab Sotsiaalkindlustusamet väljamakstud toitjakaotuspensioni või </w:t>
      </w:r>
      <w:r w:rsidRPr="00394F3B">
        <w:rPr>
          <w:rFonts w:ascii="Times New Roman" w:hAnsi="Times New Roman" w:cs="Times New Roman"/>
          <w:sz w:val="24"/>
          <w:szCs w:val="24"/>
        </w:rPr>
        <w:t>toitja kaotuse korral rahvapensioni summad</w:t>
      </w:r>
      <w:r w:rsidRPr="006F41A1">
        <w:rPr>
          <w:rFonts w:ascii="Times New Roman" w:hAnsi="Times New Roman" w:cs="Times New Roman"/>
          <w:sz w:val="24"/>
          <w:szCs w:val="24"/>
        </w:rPr>
        <w:t xml:space="preserve"> sisse liikluskindlustusega tegelevalt kindlustusandjalt, kui riiklikku pensioni saaval isikul tekib nõudeõigus liikluskindlustusega tegeleva kindlustusandja vastu.</w:t>
      </w:r>
    </w:p>
    <w:p w14:paraId="0172DC4B" w14:textId="77777777" w:rsidR="00487EB1" w:rsidRPr="006F41A1" w:rsidRDefault="00487EB1" w:rsidP="00487EB1">
      <w:pPr>
        <w:spacing w:after="0" w:line="240" w:lineRule="auto"/>
        <w:jc w:val="both"/>
        <w:rPr>
          <w:rFonts w:ascii="Times New Roman" w:hAnsi="Times New Roman" w:cs="Times New Roman"/>
          <w:sz w:val="24"/>
          <w:szCs w:val="24"/>
        </w:rPr>
      </w:pPr>
    </w:p>
    <w:p w14:paraId="2E79DBD3" w14:textId="4150CCBA" w:rsidR="00487EB1" w:rsidRPr="006F41A1" w:rsidRDefault="00487EB1" w:rsidP="00487EB1">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(3) Käesoleva seaduse § 56 lõike 1 punktides 1–5 ja lõikes 1</w:t>
      </w:r>
      <w:r w:rsidRPr="006F41A1">
        <w:rPr>
          <w:rFonts w:ascii="Times New Roman" w:hAnsi="Times New Roman" w:cs="Times New Roman"/>
          <w:sz w:val="24"/>
          <w:szCs w:val="24"/>
          <w:vertAlign w:val="superscript"/>
        </w:rPr>
        <w:t>1</w:t>
      </w:r>
      <w:r w:rsidRPr="006F41A1">
        <w:rPr>
          <w:rFonts w:ascii="Times New Roman" w:hAnsi="Times New Roman" w:cs="Times New Roman"/>
          <w:sz w:val="24"/>
          <w:szCs w:val="24"/>
        </w:rPr>
        <w:t xml:space="preserve"> nimetatud riikliku pensionikindlustuse kulude katteallikate arvel</w:t>
      </w:r>
      <w:r w:rsidR="00C56BBF">
        <w:rPr>
          <w:rFonts w:ascii="Times New Roman" w:hAnsi="Times New Roman" w:cs="Times New Roman"/>
          <w:sz w:val="24"/>
          <w:szCs w:val="24"/>
        </w:rPr>
        <w:t>t</w:t>
      </w:r>
      <w:r w:rsidRPr="006F41A1">
        <w:rPr>
          <w:rFonts w:ascii="Times New Roman" w:hAnsi="Times New Roman" w:cs="Times New Roman"/>
          <w:sz w:val="24"/>
          <w:szCs w:val="24"/>
        </w:rPr>
        <w:t xml:space="preserve"> finantseeritakse ka toitjakaotuspension</w:t>
      </w:r>
      <w:r w:rsidR="00ED31D2">
        <w:rPr>
          <w:rFonts w:ascii="Times New Roman" w:hAnsi="Times New Roman" w:cs="Times New Roman"/>
          <w:sz w:val="24"/>
          <w:szCs w:val="24"/>
        </w:rPr>
        <w:t>i</w:t>
      </w:r>
      <w:r w:rsidR="00394F3B">
        <w:rPr>
          <w:rFonts w:ascii="Times New Roman" w:hAnsi="Times New Roman" w:cs="Times New Roman"/>
          <w:sz w:val="24"/>
          <w:szCs w:val="24"/>
        </w:rPr>
        <w:t xml:space="preserve"> ja toitja kaotuse korral rahvapensioni</w:t>
      </w:r>
      <w:r w:rsidRPr="00394F3B">
        <w:rPr>
          <w:rFonts w:ascii="Times New Roman" w:hAnsi="Times New Roman" w:cs="Times New Roman"/>
          <w:sz w:val="24"/>
          <w:szCs w:val="24"/>
        </w:rPr>
        <w:t>.“.</w:t>
      </w:r>
    </w:p>
    <w:p w14:paraId="139BB563" w14:textId="7A466E17" w:rsidR="00487EB1" w:rsidRPr="006F41A1" w:rsidRDefault="00487EB1" w:rsidP="006A401B">
      <w:pPr>
        <w:spacing w:after="0" w:line="240" w:lineRule="auto"/>
        <w:jc w:val="both"/>
        <w:rPr>
          <w:rFonts w:ascii="Times New Roman" w:hAnsi="Times New Roman" w:cs="Times New Roman"/>
          <w:b/>
          <w:bCs/>
          <w:sz w:val="24"/>
          <w:szCs w:val="24"/>
        </w:rPr>
      </w:pPr>
    </w:p>
    <w:p w14:paraId="25026185" w14:textId="51DA083A" w:rsidR="004711DE" w:rsidRPr="006F41A1" w:rsidRDefault="004711DE"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sz w:val="24"/>
          <w:szCs w:val="24"/>
        </w:rPr>
        <w:t xml:space="preserve">§ </w:t>
      </w:r>
      <w:r w:rsidR="00121644" w:rsidRPr="006F41A1">
        <w:rPr>
          <w:rFonts w:ascii="Times New Roman" w:hAnsi="Times New Roman" w:cs="Times New Roman"/>
          <w:b/>
          <w:bCs/>
          <w:sz w:val="24"/>
          <w:szCs w:val="24"/>
        </w:rPr>
        <w:t>9</w:t>
      </w:r>
      <w:r w:rsidRPr="006F41A1">
        <w:rPr>
          <w:rFonts w:ascii="Times New Roman" w:hAnsi="Times New Roman" w:cs="Times New Roman"/>
          <w:b/>
          <w:sz w:val="24"/>
          <w:szCs w:val="24"/>
        </w:rPr>
        <w:t xml:space="preserve">. </w:t>
      </w:r>
      <w:r w:rsidRPr="006F41A1">
        <w:rPr>
          <w:rFonts w:ascii="Times New Roman" w:hAnsi="Times New Roman" w:cs="Times New Roman"/>
          <w:b/>
          <w:bCs/>
          <w:sz w:val="24"/>
          <w:szCs w:val="24"/>
        </w:rPr>
        <w:t>Vabariigi Presidendi ametihüve seaduse muutmine</w:t>
      </w:r>
    </w:p>
    <w:p w14:paraId="6763F904" w14:textId="77777777" w:rsidR="004711DE" w:rsidRPr="006F41A1" w:rsidRDefault="004711DE" w:rsidP="006A401B">
      <w:pPr>
        <w:spacing w:after="0" w:line="240" w:lineRule="auto"/>
        <w:jc w:val="both"/>
        <w:rPr>
          <w:rFonts w:ascii="Times New Roman" w:hAnsi="Times New Roman" w:cs="Times New Roman"/>
          <w:b/>
          <w:bCs/>
          <w:sz w:val="24"/>
          <w:szCs w:val="24"/>
        </w:rPr>
      </w:pPr>
    </w:p>
    <w:p w14:paraId="63CC2EE8" w14:textId="4A00F4BA" w:rsidR="00BD12BF" w:rsidRPr="006F41A1" w:rsidRDefault="00BD12BF"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Vabariigi Presidendi ametihüve seaduse </w:t>
      </w:r>
      <w:r w:rsidR="004711DE" w:rsidRPr="006F41A1">
        <w:rPr>
          <w:rFonts w:ascii="Times New Roman" w:hAnsi="Times New Roman" w:cs="Times New Roman"/>
          <w:sz w:val="24"/>
          <w:szCs w:val="24"/>
        </w:rPr>
        <w:t>§ 10</w:t>
      </w:r>
      <w:r w:rsidRPr="006F41A1">
        <w:rPr>
          <w:rFonts w:ascii="Times New Roman" w:hAnsi="Times New Roman" w:cs="Times New Roman"/>
          <w:sz w:val="24"/>
          <w:szCs w:val="24"/>
        </w:rPr>
        <w:t xml:space="preserve"> lõige</w:t>
      </w:r>
      <w:r w:rsidR="006620B0" w:rsidRPr="006F41A1">
        <w:rPr>
          <w:rFonts w:ascii="Times New Roman" w:hAnsi="Times New Roman" w:cs="Times New Roman"/>
          <w:sz w:val="24"/>
          <w:szCs w:val="24"/>
        </w:rPr>
        <w:t xml:space="preserve"> 3</w:t>
      </w:r>
      <w:r w:rsidRPr="006F41A1">
        <w:rPr>
          <w:rFonts w:ascii="Times New Roman" w:hAnsi="Times New Roman" w:cs="Times New Roman"/>
          <w:sz w:val="24"/>
          <w:szCs w:val="24"/>
        </w:rPr>
        <w:t xml:space="preserve"> muudetakse ja sõnastatakse järgmiselt: </w:t>
      </w:r>
    </w:p>
    <w:p w14:paraId="34B56B04" w14:textId="77777777" w:rsidR="00BD12BF" w:rsidRPr="006F41A1" w:rsidRDefault="00BD12BF" w:rsidP="006A401B">
      <w:pPr>
        <w:spacing w:after="0" w:line="240" w:lineRule="auto"/>
        <w:jc w:val="both"/>
        <w:rPr>
          <w:rFonts w:ascii="Times New Roman" w:hAnsi="Times New Roman" w:cs="Times New Roman"/>
          <w:sz w:val="24"/>
          <w:szCs w:val="24"/>
        </w:rPr>
      </w:pPr>
    </w:p>
    <w:p w14:paraId="7B30117D" w14:textId="4A79D972" w:rsidR="00F86691" w:rsidRPr="006F41A1" w:rsidRDefault="00BD12BF" w:rsidP="006A401B">
      <w:pPr>
        <w:spacing w:after="0" w:line="240" w:lineRule="auto"/>
        <w:jc w:val="both"/>
        <w:rPr>
          <w:rFonts w:ascii="Times New Roman" w:hAnsi="Times New Roman" w:cs="Times New Roman"/>
          <w:strike/>
          <w:sz w:val="24"/>
          <w:szCs w:val="24"/>
        </w:rPr>
      </w:pPr>
      <w:commentRangeStart w:id="57"/>
      <w:r w:rsidRPr="006F41A1">
        <w:rPr>
          <w:rFonts w:ascii="Times New Roman" w:hAnsi="Times New Roman" w:cs="Times New Roman"/>
          <w:sz w:val="24"/>
          <w:szCs w:val="24"/>
        </w:rPr>
        <w:t>„</w:t>
      </w:r>
      <w:r w:rsidR="004711DE" w:rsidRPr="006F41A1">
        <w:rPr>
          <w:rFonts w:ascii="Times New Roman" w:hAnsi="Times New Roman" w:cs="Times New Roman"/>
          <w:sz w:val="24"/>
          <w:szCs w:val="24"/>
        </w:rPr>
        <w:t xml:space="preserve">(3) Toitjakaotuspension määratakse </w:t>
      </w:r>
      <w:r w:rsidR="0019514A" w:rsidRPr="006F41A1">
        <w:rPr>
          <w:rFonts w:ascii="Times New Roman" w:hAnsi="Times New Roman" w:cs="Times New Roman"/>
          <w:sz w:val="24"/>
          <w:szCs w:val="24"/>
        </w:rPr>
        <w:t xml:space="preserve">enne 2026. aasta 1. oktoobrit kehtinud </w:t>
      </w:r>
      <w:r w:rsidR="004711DE" w:rsidRPr="006F41A1">
        <w:rPr>
          <w:rFonts w:ascii="Times New Roman" w:hAnsi="Times New Roman" w:cs="Times New Roman"/>
          <w:sz w:val="24"/>
          <w:szCs w:val="24"/>
        </w:rPr>
        <w:t>riikliku pensionikindlustuse seaduse § 20 alusel.</w:t>
      </w:r>
      <w:r w:rsidR="007E403A" w:rsidRPr="006F41A1">
        <w:rPr>
          <w:rFonts w:ascii="Times New Roman" w:hAnsi="Times New Roman" w:cs="Times New Roman"/>
          <w:sz w:val="24"/>
          <w:szCs w:val="24"/>
        </w:rPr>
        <w:t>“.</w:t>
      </w:r>
      <w:commentRangeEnd w:id="57"/>
      <w:r w:rsidR="007E4C47">
        <w:rPr>
          <w:rStyle w:val="Kommentaariviide"/>
        </w:rPr>
        <w:commentReference w:id="57"/>
      </w:r>
    </w:p>
    <w:p w14:paraId="0D0E26F4" w14:textId="77777777" w:rsidR="00CE22AF" w:rsidRPr="006F41A1" w:rsidRDefault="00CE22AF" w:rsidP="006A401B">
      <w:pPr>
        <w:spacing w:after="0" w:line="240" w:lineRule="auto"/>
        <w:jc w:val="both"/>
        <w:rPr>
          <w:rFonts w:ascii="Times New Roman" w:hAnsi="Times New Roman" w:cs="Times New Roman"/>
          <w:sz w:val="24"/>
          <w:szCs w:val="24"/>
        </w:rPr>
      </w:pPr>
    </w:p>
    <w:p w14:paraId="5B6EF595" w14:textId="35773EA8" w:rsidR="00CE22AF" w:rsidRPr="006F41A1" w:rsidRDefault="00413176" w:rsidP="006A401B">
      <w:pPr>
        <w:spacing w:after="0" w:line="240" w:lineRule="auto"/>
        <w:jc w:val="both"/>
        <w:rPr>
          <w:rFonts w:ascii="Times New Roman" w:hAnsi="Times New Roman" w:cs="Times New Roman"/>
          <w:b/>
          <w:sz w:val="24"/>
          <w:szCs w:val="24"/>
        </w:rPr>
      </w:pPr>
      <w:r w:rsidRPr="006F41A1">
        <w:rPr>
          <w:rFonts w:ascii="Times New Roman" w:hAnsi="Times New Roman" w:cs="Times New Roman"/>
          <w:b/>
          <w:sz w:val="24"/>
          <w:szCs w:val="24"/>
        </w:rPr>
        <w:t xml:space="preserve">§ </w:t>
      </w:r>
      <w:r w:rsidR="004711DE" w:rsidRPr="006F41A1">
        <w:rPr>
          <w:rFonts w:ascii="Times New Roman" w:hAnsi="Times New Roman" w:cs="Times New Roman"/>
          <w:b/>
          <w:bCs/>
          <w:sz w:val="24"/>
          <w:szCs w:val="24"/>
        </w:rPr>
        <w:t>1</w:t>
      </w:r>
      <w:r w:rsidR="3FF5415D" w:rsidRPr="006F41A1">
        <w:rPr>
          <w:rFonts w:ascii="Times New Roman" w:hAnsi="Times New Roman" w:cs="Times New Roman"/>
          <w:b/>
          <w:bCs/>
          <w:sz w:val="24"/>
          <w:szCs w:val="24"/>
        </w:rPr>
        <w:t>0</w:t>
      </w:r>
      <w:r w:rsidRPr="006F41A1">
        <w:rPr>
          <w:rFonts w:ascii="Times New Roman" w:hAnsi="Times New Roman" w:cs="Times New Roman"/>
          <w:b/>
          <w:bCs/>
          <w:sz w:val="24"/>
          <w:szCs w:val="24"/>
        </w:rPr>
        <w:t>.</w:t>
      </w:r>
      <w:r w:rsidRPr="006F41A1">
        <w:rPr>
          <w:rFonts w:ascii="Times New Roman" w:hAnsi="Times New Roman" w:cs="Times New Roman"/>
          <w:b/>
          <w:sz w:val="24"/>
          <w:szCs w:val="24"/>
        </w:rPr>
        <w:t xml:space="preserve"> Õiguskantsleri seaduse muutmine</w:t>
      </w:r>
    </w:p>
    <w:p w14:paraId="3E6672CF" w14:textId="77777777" w:rsidR="00413176" w:rsidRPr="006F41A1" w:rsidRDefault="00413176" w:rsidP="006A401B">
      <w:pPr>
        <w:spacing w:after="0" w:line="240" w:lineRule="auto"/>
        <w:jc w:val="both"/>
        <w:rPr>
          <w:rFonts w:ascii="Times New Roman" w:hAnsi="Times New Roman" w:cs="Times New Roman"/>
          <w:sz w:val="24"/>
          <w:szCs w:val="24"/>
        </w:rPr>
      </w:pPr>
    </w:p>
    <w:p w14:paraId="57D75CEA" w14:textId="047E92C3" w:rsidR="008C4EB4" w:rsidRPr="006F41A1" w:rsidRDefault="007E403A"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Õiguskants</w:t>
      </w:r>
      <w:r w:rsidR="00443443" w:rsidRPr="006F41A1">
        <w:rPr>
          <w:rFonts w:ascii="Times New Roman" w:hAnsi="Times New Roman" w:cs="Times New Roman"/>
          <w:sz w:val="24"/>
          <w:szCs w:val="24"/>
        </w:rPr>
        <w:t xml:space="preserve">leri seaduses tehakse järgmised muudatused: </w:t>
      </w:r>
    </w:p>
    <w:p w14:paraId="77767A5B" w14:textId="77777777" w:rsidR="00500C07" w:rsidRPr="006F41A1" w:rsidRDefault="00500C07" w:rsidP="006A401B">
      <w:pPr>
        <w:spacing w:after="0" w:line="240" w:lineRule="auto"/>
        <w:jc w:val="both"/>
        <w:rPr>
          <w:rFonts w:ascii="Times New Roman" w:hAnsi="Times New Roman" w:cs="Times New Roman"/>
          <w:sz w:val="24"/>
          <w:szCs w:val="24"/>
        </w:rPr>
      </w:pPr>
    </w:p>
    <w:p w14:paraId="77678596" w14:textId="6130A042" w:rsidR="00443443" w:rsidRPr="006F41A1" w:rsidRDefault="006E324E"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1)</w:t>
      </w:r>
      <w:r w:rsidRPr="006F41A1">
        <w:rPr>
          <w:rFonts w:ascii="Times New Roman" w:hAnsi="Times New Roman" w:cs="Times New Roman"/>
          <w:sz w:val="24"/>
          <w:szCs w:val="24"/>
        </w:rPr>
        <w:t xml:space="preserve"> p</w:t>
      </w:r>
      <w:r w:rsidR="00443443" w:rsidRPr="006F41A1">
        <w:rPr>
          <w:rFonts w:ascii="Times New Roman" w:hAnsi="Times New Roman" w:cs="Times New Roman"/>
          <w:sz w:val="24"/>
          <w:szCs w:val="24"/>
        </w:rPr>
        <w:t xml:space="preserve">aragrahvi </w:t>
      </w:r>
      <w:r w:rsidR="00E81B13" w:rsidRPr="006F41A1">
        <w:rPr>
          <w:rFonts w:ascii="Times New Roman" w:hAnsi="Times New Roman" w:cs="Times New Roman"/>
          <w:sz w:val="24"/>
          <w:szCs w:val="24"/>
        </w:rPr>
        <w:t>43</w:t>
      </w:r>
      <w:r w:rsidR="00E81B13" w:rsidRPr="006F41A1">
        <w:rPr>
          <w:rFonts w:ascii="Times New Roman" w:hAnsi="Times New Roman" w:cs="Times New Roman"/>
          <w:sz w:val="24"/>
          <w:szCs w:val="24"/>
          <w:vertAlign w:val="superscript"/>
        </w:rPr>
        <w:t>7</w:t>
      </w:r>
      <w:r w:rsidR="00E81B13" w:rsidRPr="006F41A1">
        <w:rPr>
          <w:rFonts w:ascii="Times New Roman" w:hAnsi="Times New Roman" w:cs="Times New Roman"/>
          <w:sz w:val="24"/>
          <w:szCs w:val="24"/>
        </w:rPr>
        <w:t xml:space="preserve"> lõige 1</w:t>
      </w:r>
      <w:r w:rsidR="008C24BE" w:rsidRPr="006F41A1">
        <w:rPr>
          <w:rFonts w:ascii="Times New Roman" w:hAnsi="Times New Roman" w:cs="Times New Roman"/>
          <w:sz w:val="24"/>
          <w:szCs w:val="24"/>
        </w:rPr>
        <w:t xml:space="preserve"> </w:t>
      </w:r>
      <w:r w:rsidR="32CF5A75" w:rsidRPr="006F41A1">
        <w:rPr>
          <w:rFonts w:ascii="Times New Roman" w:hAnsi="Times New Roman" w:cs="Times New Roman"/>
          <w:sz w:val="24"/>
          <w:szCs w:val="24"/>
        </w:rPr>
        <w:t>muudetakse</w:t>
      </w:r>
      <w:r w:rsidRPr="006F41A1">
        <w:rPr>
          <w:rFonts w:ascii="Times New Roman" w:hAnsi="Times New Roman" w:cs="Times New Roman"/>
          <w:sz w:val="24"/>
          <w:szCs w:val="24"/>
        </w:rPr>
        <w:t xml:space="preserve"> ja sõnastatakse jä</w:t>
      </w:r>
      <w:r w:rsidR="00FB47A2" w:rsidRPr="006F41A1">
        <w:rPr>
          <w:rFonts w:ascii="Times New Roman" w:hAnsi="Times New Roman" w:cs="Times New Roman"/>
          <w:sz w:val="24"/>
          <w:szCs w:val="24"/>
        </w:rPr>
        <w:t>r</w:t>
      </w:r>
      <w:r w:rsidRPr="006F41A1">
        <w:rPr>
          <w:rFonts w:ascii="Times New Roman" w:hAnsi="Times New Roman" w:cs="Times New Roman"/>
          <w:sz w:val="24"/>
          <w:szCs w:val="24"/>
        </w:rPr>
        <w:t>gmiselt:</w:t>
      </w:r>
    </w:p>
    <w:p w14:paraId="3D0EA558" w14:textId="77777777" w:rsidR="006E324E" w:rsidRPr="006F41A1" w:rsidRDefault="006E324E" w:rsidP="006A401B">
      <w:pPr>
        <w:spacing w:after="0" w:line="240" w:lineRule="auto"/>
        <w:jc w:val="both"/>
        <w:rPr>
          <w:rFonts w:ascii="Times New Roman" w:hAnsi="Times New Roman" w:cs="Times New Roman"/>
          <w:sz w:val="24"/>
          <w:szCs w:val="24"/>
        </w:rPr>
      </w:pPr>
    </w:p>
    <w:p w14:paraId="3F6CA31E" w14:textId="10E1FD9E" w:rsidR="00BA0BD5" w:rsidRPr="006F41A1" w:rsidRDefault="006E324E"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w:t>
      </w:r>
      <w:r w:rsidR="00BA0BD5" w:rsidRPr="006F41A1">
        <w:rPr>
          <w:rFonts w:ascii="Times New Roman" w:hAnsi="Times New Roman" w:cs="Times New Roman"/>
          <w:sz w:val="24"/>
          <w:szCs w:val="24"/>
        </w:rPr>
        <w:t>(1) Ametipensionile kohaldatakse riikliku pensionikindlustuse seaduse sätteid</w:t>
      </w:r>
      <w:r w:rsidRPr="006F41A1">
        <w:rPr>
          <w:rFonts w:ascii="Times New Roman" w:hAnsi="Times New Roman" w:cs="Times New Roman"/>
          <w:sz w:val="24"/>
          <w:szCs w:val="24"/>
        </w:rPr>
        <w:t xml:space="preserve"> </w:t>
      </w:r>
      <w:r w:rsidR="00BA0BD5" w:rsidRPr="006F41A1">
        <w:rPr>
          <w:rFonts w:ascii="Times New Roman" w:hAnsi="Times New Roman" w:cs="Times New Roman"/>
          <w:sz w:val="24"/>
          <w:szCs w:val="24"/>
        </w:rPr>
        <w:t xml:space="preserve">ja toitjakaotuspensionile </w:t>
      </w:r>
      <w:ins w:id="58" w:author="Helen Uustalu" w:date="2024-06-20T09:41:00Z">
        <w:r w:rsidR="007E4C47">
          <w:rPr>
            <w:rFonts w:ascii="Times New Roman" w:hAnsi="Times New Roman" w:cs="Times New Roman"/>
            <w:sz w:val="24"/>
            <w:szCs w:val="24"/>
          </w:rPr>
          <w:t xml:space="preserve">sama seaduse </w:t>
        </w:r>
      </w:ins>
      <w:r w:rsidRPr="006F41A1">
        <w:rPr>
          <w:rFonts w:ascii="Times New Roman" w:hAnsi="Times New Roman" w:cs="Times New Roman"/>
          <w:sz w:val="24"/>
          <w:szCs w:val="24"/>
        </w:rPr>
        <w:t>enne 2026. aasta 1.</w:t>
      </w:r>
      <w:r w:rsidR="00B1707F" w:rsidRPr="006F41A1">
        <w:rPr>
          <w:rFonts w:ascii="Times New Roman" w:hAnsi="Times New Roman" w:cs="Times New Roman"/>
          <w:sz w:val="24"/>
          <w:szCs w:val="24"/>
        </w:rPr>
        <w:t xml:space="preserve"> </w:t>
      </w:r>
      <w:r w:rsidRPr="006F41A1">
        <w:rPr>
          <w:rFonts w:ascii="Times New Roman" w:hAnsi="Times New Roman" w:cs="Times New Roman"/>
          <w:sz w:val="24"/>
          <w:szCs w:val="24"/>
        </w:rPr>
        <w:t xml:space="preserve">oktoobrit kehtinud </w:t>
      </w:r>
      <w:del w:id="59" w:author="Helen Uustalu" w:date="2024-06-20T09:42:00Z">
        <w:r w:rsidRPr="006F41A1" w:rsidDel="007E4C47">
          <w:rPr>
            <w:rFonts w:ascii="Times New Roman" w:hAnsi="Times New Roman" w:cs="Times New Roman"/>
            <w:sz w:val="24"/>
            <w:szCs w:val="24"/>
          </w:rPr>
          <w:delText>riikliku pensionikindlustuse seaduse</w:delText>
        </w:r>
      </w:del>
      <w:ins w:id="60" w:author="Helen Uustalu" w:date="2024-06-20T09:42:00Z">
        <w:r w:rsidR="007E4C47">
          <w:rPr>
            <w:rFonts w:ascii="Times New Roman" w:hAnsi="Times New Roman" w:cs="Times New Roman"/>
            <w:sz w:val="24"/>
            <w:szCs w:val="24"/>
          </w:rPr>
          <w:t>redaktsiooni</w:t>
        </w:r>
      </w:ins>
      <w:r w:rsidRPr="006F41A1">
        <w:rPr>
          <w:rFonts w:ascii="Times New Roman" w:hAnsi="Times New Roman" w:cs="Times New Roman"/>
          <w:sz w:val="24"/>
          <w:szCs w:val="24"/>
        </w:rPr>
        <w:t xml:space="preserve"> sätteid</w:t>
      </w:r>
      <w:r w:rsidR="00BA0BD5" w:rsidRPr="006F41A1">
        <w:rPr>
          <w:rFonts w:ascii="Times New Roman" w:hAnsi="Times New Roman" w:cs="Times New Roman"/>
          <w:sz w:val="24"/>
          <w:szCs w:val="24"/>
        </w:rPr>
        <w:t>, arvestades käesoleva seaduse erisusi.</w:t>
      </w:r>
      <w:r w:rsidRPr="006F41A1">
        <w:rPr>
          <w:rFonts w:ascii="Times New Roman" w:hAnsi="Times New Roman" w:cs="Times New Roman"/>
          <w:sz w:val="24"/>
          <w:szCs w:val="24"/>
        </w:rPr>
        <w:t>“;</w:t>
      </w:r>
    </w:p>
    <w:p w14:paraId="40F114C5" w14:textId="77777777" w:rsidR="006E324E" w:rsidRPr="006F41A1" w:rsidRDefault="006E324E" w:rsidP="006A401B">
      <w:pPr>
        <w:spacing w:after="0" w:line="240" w:lineRule="auto"/>
        <w:jc w:val="both"/>
        <w:rPr>
          <w:rFonts w:ascii="Times New Roman" w:hAnsi="Times New Roman" w:cs="Times New Roman"/>
          <w:sz w:val="24"/>
          <w:szCs w:val="24"/>
        </w:rPr>
      </w:pPr>
    </w:p>
    <w:p w14:paraId="244E7B41" w14:textId="6D05F054" w:rsidR="006E324E" w:rsidRPr="006F41A1" w:rsidRDefault="006E324E"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b/>
          <w:bCs/>
          <w:sz w:val="24"/>
          <w:szCs w:val="24"/>
        </w:rPr>
        <w:t>2)</w:t>
      </w:r>
      <w:r w:rsidRPr="006F41A1">
        <w:rPr>
          <w:rFonts w:ascii="Times New Roman" w:hAnsi="Times New Roman" w:cs="Times New Roman"/>
          <w:sz w:val="24"/>
          <w:szCs w:val="24"/>
        </w:rPr>
        <w:t xml:space="preserve"> paragrahvi </w:t>
      </w:r>
      <w:r w:rsidR="00E9237F" w:rsidRPr="006F41A1">
        <w:rPr>
          <w:rFonts w:ascii="Times New Roman" w:hAnsi="Times New Roman" w:cs="Times New Roman"/>
          <w:sz w:val="24"/>
          <w:szCs w:val="24"/>
        </w:rPr>
        <w:t>43</w:t>
      </w:r>
      <w:r w:rsidR="00E9237F" w:rsidRPr="006F41A1">
        <w:rPr>
          <w:rFonts w:ascii="Times New Roman" w:hAnsi="Times New Roman" w:cs="Times New Roman"/>
          <w:sz w:val="24"/>
          <w:szCs w:val="24"/>
          <w:vertAlign w:val="superscript"/>
        </w:rPr>
        <w:t>7</w:t>
      </w:r>
      <w:r w:rsidR="00E9237F" w:rsidRPr="006F41A1">
        <w:rPr>
          <w:rFonts w:ascii="Times New Roman" w:hAnsi="Times New Roman" w:cs="Times New Roman"/>
          <w:sz w:val="24"/>
          <w:szCs w:val="24"/>
        </w:rPr>
        <w:t xml:space="preserve"> lõige</w:t>
      </w:r>
      <w:r w:rsidR="006620B0" w:rsidRPr="006F41A1">
        <w:rPr>
          <w:rFonts w:ascii="Times New Roman" w:hAnsi="Times New Roman" w:cs="Times New Roman"/>
          <w:sz w:val="24"/>
          <w:szCs w:val="24"/>
        </w:rPr>
        <w:t xml:space="preserve"> 3</w:t>
      </w:r>
      <w:r w:rsidR="00E9237F" w:rsidRPr="006F41A1">
        <w:rPr>
          <w:rFonts w:ascii="Times New Roman" w:hAnsi="Times New Roman" w:cs="Times New Roman"/>
          <w:sz w:val="24"/>
          <w:szCs w:val="24"/>
        </w:rPr>
        <w:t xml:space="preserve"> muudetakse ja sõnastatakse järgmiselt:</w:t>
      </w:r>
    </w:p>
    <w:p w14:paraId="223FEACA" w14:textId="77777777" w:rsidR="00BA0BD5" w:rsidRPr="006F41A1" w:rsidRDefault="00BA0BD5" w:rsidP="006A401B">
      <w:pPr>
        <w:spacing w:after="0" w:line="240" w:lineRule="auto"/>
        <w:jc w:val="both"/>
        <w:rPr>
          <w:rFonts w:ascii="Times New Roman" w:hAnsi="Times New Roman" w:cs="Times New Roman"/>
          <w:sz w:val="24"/>
          <w:szCs w:val="24"/>
        </w:rPr>
      </w:pPr>
    </w:p>
    <w:p w14:paraId="1035669B" w14:textId="23D0D269" w:rsidR="00500C07" w:rsidRPr="006F41A1" w:rsidRDefault="00E9237F" w:rsidP="006A401B">
      <w:pPr>
        <w:spacing w:after="0" w:line="240" w:lineRule="auto"/>
        <w:jc w:val="both"/>
        <w:rPr>
          <w:rFonts w:ascii="Times New Roman" w:hAnsi="Times New Roman" w:cs="Times New Roman"/>
          <w:strike/>
          <w:sz w:val="24"/>
          <w:szCs w:val="24"/>
        </w:rPr>
      </w:pPr>
      <w:r w:rsidRPr="006F41A1">
        <w:rPr>
          <w:rFonts w:ascii="Times New Roman" w:hAnsi="Times New Roman" w:cs="Times New Roman"/>
          <w:sz w:val="24"/>
          <w:szCs w:val="24"/>
        </w:rPr>
        <w:t>„</w:t>
      </w:r>
      <w:r w:rsidR="00BA0BD5" w:rsidRPr="006F41A1">
        <w:rPr>
          <w:rFonts w:ascii="Times New Roman" w:hAnsi="Times New Roman" w:cs="Times New Roman"/>
          <w:sz w:val="24"/>
          <w:szCs w:val="24"/>
        </w:rPr>
        <w:t>(3) Ametipensioni ja toitjakaotuspensioni se</w:t>
      </w:r>
      <w:r w:rsidR="00987706" w:rsidRPr="006F41A1">
        <w:rPr>
          <w:rFonts w:ascii="Times New Roman" w:hAnsi="Times New Roman" w:cs="Times New Roman"/>
          <w:sz w:val="24"/>
          <w:szCs w:val="24"/>
        </w:rPr>
        <w:t>da</w:t>
      </w:r>
      <w:r w:rsidR="00BA0BD5" w:rsidRPr="006F41A1">
        <w:rPr>
          <w:rFonts w:ascii="Times New Roman" w:hAnsi="Times New Roman" w:cs="Times New Roman"/>
          <w:sz w:val="24"/>
          <w:szCs w:val="24"/>
        </w:rPr>
        <w:t xml:space="preserve"> osa, mis ületab riikliku pensionikindlustuse seaduse alusel arvutatava</w:t>
      </w:r>
      <w:r w:rsidR="00987706" w:rsidRPr="006F41A1">
        <w:rPr>
          <w:rFonts w:ascii="Times New Roman" w:hAnsi="Times New Roman" w:cs="Times New Roman"/>
          <w:sz w:val="24"/>
          <w:szCs w:val="24"/>
        </w:rPr>
        <w:t>t</w:t>
      </w:r>
      <w:r w:rsidR="00BA0BD5" w:rsidRPr="006F41A1">
        <w:rPr>
          <w:rFonts w:ascii="Times New Roman" w:hAnsi="Times New Roman" w:cs="Times New Roman"/>
          <w:sz w:val="24"/>
          <w:szCs w:val="24"/>
        </w:rPr>
        <w:t xml:space="preserve"> vanaduspensioni või </w:t>
      </w:r>
      <w:ins w:id="61" w:author="Helen Uustalu" w:date="2024-06-20T09:42:00Z">
        <w:r w:rsidR="005C134A">
          <w:rPr>
            <w:rFonts w:ascii="Times New Roman" w:hAnsi="Times New Roman" w:cs="Times New Roman"/>
            <w:sz w:val="24"/>
            <w:szCs w:val="24"/>
          </w:rPr>
          <w:t xml:space="preserve">sama seaduse </w:t>
        </w:r>
      </w:ins>
      <w:r w:rsidR="0009059F" w:rsidRPr="006F41A1">
        <w:rPr>
          <w:rFonts w:ascii="Times New Roman" w:hAnsi="Times New Roman" w:cs="Times New Roman"/>
          <w:sz w:val="24"/>
          <w:szCs w:val="24"/>
        </w:rPr>
        <w:t>enne 2026. aasta 1.</w:t>
      </w:r>
      <w:r w:rsidR="00987706" w:rsidRPr="006F41A1">
        <w:rPr>
          <w:rFonts w:ascii="Times New Roman" w:hAnsi="Times New Roman" w:cs="Times New Roman"/>
          <w:sz w:val="24"/>
          <w:szCs w:val="24"/>
        </w:rPr>
        <w:t xml:space="preserve"> </w:t>
      </w:r>
      <w:r w:rsidR="0009059F" w:rsidRPr="006F41A1">
        <w:rPr>
          <w:rFonts w:ascii="Times New Roman" w:hAnsi="Times New Roman" w:cs="Times New Roman"/>
          <w:sz w:val="24"/>
          <w:szCs w:val="24"/>
        </w:rPr>
        <w:t xml:space="preserve">oktoobrit kehtinud </w:t>
      </w:r>
      <w:del w:id="62" w:author="Helen Uustalu" w:date="2024-06-20T09:42:00Z">
        <w:r w:rsidR="0009059F" w:rsidRPr="006F41A1" w:rsidDel="005C134A">
          <w:rPr>
            <w:rFonts w:ascii="Times New Roman" w:hAnsi="Times New Roman" w:cs="Times New Roman"/>
            <w:sz w:val="24"/>
            <w:szCs w:val="24"/>
          </w:rPr>
          <w:delText xml:space="preserve">riikliku pensionikindlustuse seaduse </w:delText>
        </w:r>
      </w:del>
      <w:r w:rsidR="002472CB" w:rsidRPr="006F41A1">
        <w:rPr>
          <w:rFonts w:ascii="Times New Roman" w:hAnsi="Times New Roman" w:cs="Times New Roman"/>
          <w:sz w:val="24"/>
          <w:szCs w:val="24"/>
        </w:rPr>
        <w:t xml:space="preserve">redaktsiooni </w:t>
      </w:r>
      <w:r w:rsidR="0009059F" w:rsidRPr="006F41A1">
        <w:rPr>
          <w:rFonts w:ascii="Times New Roman" w:hAnsi="Times New Roman" w:cs="Times New Roman"/>
          <w:sz w:val="24"/>
          <w:szCs w:val="24"/>
        </w:rPr>
        <w:t xml:space="preserve">alusel määratavat </w:t>
      </w:r>
      <w:r w:rsidR="00BA0BD5" w:rsidRPr="006F41A1">
        <w:rPr>
          <w:rFonts w:ascii="Times New Roman" w:hAnsi="Times New Roman" w:cs="Times New Roman"/>
          <w:sz w:val="24"/>
          <w:szCs w:val="24"/>
        </w:rPr>
        <w:t>toitjakaotuspensioni, makstakse riigieelarvest.</w:t>
      </w:r>
      <w:r w:rsidRPr="006F41A1">
        <w:rPr>
          <w:rFonts w:ascii="Times New Roman" w:hAnsi="Times New Roman" w:cs="Times New Roman"/>
          <w:sz w:val="24"/>
          <w:szCs w:val="24"/>
        </w:rPr>
        <w:t>“</w:t>
      </w:r>
      <w:r w:rsidR="007131A2" w:rsidRPr="006F41A1">
        <w:rPr>
          <w:rFonts w:ascii="Times New Roman" w:hAnsi="Times New Roman" w:cs="Times New Roman"/>
          <w:sz w:val="24"/>
          <w:szCs w:val="24"/>
        </w:rPr>
        <w:t>.</w:t>
      </w:r>
    </w:p>
    <w:p w14:paraId="0151DBA6" w14:textId="77777777" w:rsidR="005C1F9F" w:rsidRPr="006F41A1" w:rsidRDefault="005C1F9F" w:rsidP="006A401B">
      <w:pPr>
        <w:spacing w:after="0" w:line="240" w:lineRule="auto"/>
        <w:jc w:val="both"/>
        <w:rPr>
          <w:rFonts w:ascii="Times New Roman" w:hAnsi="Times New Roman" w:cs="Times New Roman"/>
          <w:sz w:val="24"/>
          <w:szCs w:val="24"/>
        </w:rPr>
      </w:pPr>
    </w:p>
    <w:p w14:paraId="0784E850" w14:textId="3AAB95A3" w:rsidR="00FC697E" w:rsidRPr="006F41A1" w:rsidRDefault="26DC9225" w:rsidP="006A401B">
      <w:pPr>
        <w:spacing w:after="0" w:line="240" w:lineRule="auto"/>
        <w:jc w:val="both"/>
        <w:rPr>
          <w:rFonts w:ascii="Times New Roman" w:hAnsi="Times New Roman" w:cs="Times New Roman"/>
          <w:b/>
          <w:bCs/>
          <w:sz w:val="24"/>
          <w:szCs w:val="24"/>
        </w:rPr>
      </w:pPr>
      <w:r w:rsidRPr="006F41A1">
        <w:rPr>
          <w:rFonts w:ascii="Times New Roman" w:hAnsi="Times New Roman" w:cs="Times New Roman"/>
          <w:b/>
          <w:bCs/>
          <w:sz w:val="24"/>
          <w:szCs w:val="24"/>
        </w:rPr>
        <w:t xml:space="preserve">§ </w:t>
      </w:r>
      <w:r w:rsidR="006511EB" w:rsidRPr="006F41A1">
        <w:rPr>
          <w:rFonts w:ascii="Times New Roman" w:hAnsi="Times New Roman" w:cs="Times New Roman"/>
          <w:b/>
          <w:bCs/>
          <w:sz w:val="24"/>
          <w:szCs w:val="24"/>
        </w:rPr>
        <w:t>1</w:t>
      </w:r>
      <w:r w:rsidR="2E60F682" w:rsidRPr="006F41A1">
        <w:rPr>
          <w:rFonts w:ascii="Times New Roman" w:hAnsi="Times New Roman" w:cs="Times New Roman"/>
          <w:b/>
          <w:bCs/>
          <w:sz w:val="24"/>
          <w:szCs w:val="24"/>
        </w:rPr>
        <w:t>1</w:t>
      </w:r>
      <w:r w:rsidRPr="006F41A1">
        <w:rPr>
          <w:rFonts w:ascii="Times New Roman" w:hAnsi="Times New Roman" w:cs="Times New Roman"/>
          <w:b/>
          <w:bCs/>
          <w:sz w:val="24"/>
          <w:szCs w:val="24"/>
        </w:rPr>
        <w:t>. Seaduse jõustumine</w:t>
      </w:r>
    </w:p>
    <w:p w14:paraId="56899208" w14:textId="77777777" w:rsidR="00D20D0A" w:rsidRPr="006F41A1" w:rsidRDefault="00D20D0A" w:rsidP="006A401B">
      <w:pPr>
        <w:spacing w:after="0" w:line="240" w:lineRule="auto"/>
        <w:jc w:val="both"/>
        <w:rPr>
          <w:rFonts w:ascii="Times New Roman" w:hAnsi="Times New Roman" w:cs="Times New Roman"/>
          <w:bCs/>
          <w:sz w:val="24"/>
          <w:szCs w:val="24"/>
        </w:rPr>
      </w:pPr>
    </w:p>
    <w:p w14:paraId="1764E9E1" w14:textId="32B8CC8D" w:rsidR="00FC697E" w:rsidRPr="006F41A1" w:rsidRDefault="00D20D0A" w:rsidP="006A401B">
      <w:pPr>
        <w:spacing w:after="0" w:line="240" w:lineRule="auto"/>
        <w:jc w:val="both"/>
        <w:rPr>
          <w:rFonts w:ascii="Times New Roman" w:hAnsi="Times New Roman" w:cs="Times New Roman"/>
          <w:sz w:val="24"/>
          <w:szCs w:val="24"/>
        </w:rPr>
      </w:pPr>
      <w:bookmarkStart w:id="63" w:name="_Hlk153414036"/>
      <w:r w:rsidRPr="006F41A1">
        <w:rPr>
          <w:rFonts w:ascii="Times New Roman" w:hAnsi="Times New Roman" w:cs="Times New Roman"/>
          <w:sz w:val="24"/>
          <w:szCs w:val="24"/>
        </w:rPr>
        <w:t xml:space="preserve">(1) </w:t>
      </w:r>
      <w:r w:rsidR="26DC9225" w:rsidRPr="006F41A1">
        <w:rPr>
          <w:rFonts w:ascii="Times New Roman" w:hAnsi="Times New Roman" w:cs="Times New Roman"/>
          <w:sz w:val="24"/>
          <w:szCs w:val="24"/>
        </w:rPr>
        <w:t xml:space="preserve">Käesolev seadus jõustub 2026. aasta 1. oktoobril. </w:t>
      </w:r>
      <w:bookmarkEnd w:id="63"/>
    </w:p>
    <w:p w14:paraId="73434D47" w14:textId="77777777" w:rsidR="00D20D0A" w:rsidRPr="006F41A1" w:rsidRDefault="00D20D0A" w:rsidP="006A401B">
      <w:pPr>
        <w:spacing w:after="0" w:line="240" w:lineRule="auto"/>
        <w:jc w:val="both"/>
        <w:rPr>
          <w:rFonts w:ascii="Times New Roman" w:hAnsi="Times New Roman" w:cs="Times New Roman"/>
          <w:sz w:val="24"/>
          <w:szCs w:val="24"/>
        </w:rPr>
      </w:pPr>
    </w:p>
    <w:p w14:paraId="2C362041" w14:textId="54A44BBB" w:rsidR="00D20D0A" w:rsidRPr="006F41A1" w:rsidRDefault="00D20D0A"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(2) Käesoleva seaduse § 1 punkt </w:t>
      </w:r>
      <w:r w:rsidR="00627D1C" w:rsidRPr="006F41A1">
        <w:rPr>
          <w:rFonts w:ascii="Times New Roman" w:hAnsi="Times New Roman" w:cs="Times New Roman"/>
          <w:sz w:val="24"/>
          <w:szCs w:val="24"/>
        </w:rPr>
        <w:t xml:space="preserve">5 </w:t>
      </w:r>
      <w:r w:rsidRPr="006F41A1">
        <w:rPr>
          <w:rFonts w:ascii="Times New Roman" w:hAnsi="Times New Roman" w:cs="Times New Roman"/>
          <w:sz w:val="24"/>
          <w:szCs w:val="24"/>
        </w:rPr>
        <w:t xml:space="preserve">jõustub </w:t>
      </w:r>
      <w:r w:rsidR="00DB5B37" w:rsidRPr="006F41A1">
        <w:rPr>
          <w:rFonts w:ascii="Times New Roman" w:hAnsi="Times New Roman" w:cs="Times New Roman"/>
          <w:sz w:val="24"/>
          <w:szCs w:val="24"/>
        </w:rPr>
        <w:t>2027. aasta 1. mail.</w:t>
      </w:r>
    </w:p>
    <w:p w14:paraId="45ADA033" w14:textId="77777777" w:rsidR="00D06FE9" w:rsidRPr="006F41A1" w:rsidRDefault="00D06FE9" w:rsidP="006A401B">
      <w:pPr>
        <w:spacing w:after="0" w:line="240" w:lineRule="auto"/>
        <w:jc w:val="both"/>
        <w:rPr>
          <w:rFonts w:ascii="Times New Roman" w:hAnsi="Times New Roman" w:cs="Times New Roman"/>
          <w:sz w:val="24"/>
          <w:szCs w:val="24"/>
        </w:rPr>
      </w:pPr>
    </w:p>
    <w:p w14:paraId="6CF574BE" w14:textId="1204B706" w:rsidR="00D06FE9" w:rsidRPr="006F41A1" w:rsidRDefault="00D06FE9"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(3) Käesoleva seaduse § 1 punkt 6 jõustub üldises korras.</w:t>
      </w:r>
    </w:p>
    <w:p w14:paraId="156D16D0" w14:textId="77777777" w:rsidR="00FC697E" w:rsidRPr="006F41A1" w:rsidRDefault="00FC697E" w:rsidP="006A401B">
      <w:pPr>
        <w:spacing w:after="0" w:line="240" w:lineRule="auto"/>
        <w:jc w:val="both"/>
        <w:rPr>
          <w:rFonts w:ascii="Times New Roman" w:hAnsi="Times New Roman" w:cs="Times New Roman"/>
          <w:b/>
          <w:bCs/>
          <w:sz w:val="24"/>
          <w:szCs w:val="24"/>
        </w:rPr>
      </w:pPr>
    </w:p>
    <w:p w14:paraId="00A4CF34" w14:textId="77777777" w:rsidR="00E25BE4" w:rsidRPr="006F41A1" w:rsidRDefault="00E25BE4" w:rsidP="006A401B">
      <w:pPr>
        <w:spacing w:after="0" w:line="240" w:lineRule="auto"/>
        <w:jc w:val="both"/>
        <w:rPr>
          <w:rFonts w:ascii="Times New Roman" w:hAnsi="Times New Roman" w:cs="Times New Roman"/>
          <w:b/>
          <w:bCs/>
          <w:sz w:val="24"/>
          <w:szCs w:val="24"/>
        </w:rPr>
      </w:pPr>
    </w:p>
    <w:p w14:paraId="1510D446" w14:textId="77777777" w:rsidR="00FC697E" w:rsidRPr="006F41A1" w:rsidRDefault="00FC697E" w:rsidP="006A401B">
      <w:pPr>
        <w:spacing w:after="0" w:line="240" w:lineRule="auto"/>
        <w:jc w:val="both"/>
        <w:rPr>
          <w:rFonts w:ascii="Times New Roman" w:hAnsi="Times New Roman" w:cs="Times New Roman"/>
          <w:sz w:val="24"/>
          <w:szCs w:val="24"/>
        </w:rPr>
      </w:pPr>
    </w:p>
    <w:p w14:paraId="41AC4970" w14:textId="77777777" w:rsidR="00FC697E"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Lauri </w:t>
      </w:r>
      <w:proofErr w:type="spellStart"/>
      <w:r w:rsidRPr="006F41A1">
        <w:rPr>
          <w:rFonts w:ascii="Times New Roman" w:hAnsi="Times New Roman" w:cs="Times New Roman"/>
          <w:sz w:val="24"/>
          <w:szCs w:val="24"/>
        </w:rPr>
        <w:t>Hussar</w:t>
      </w:r>
      <w:proofErr w:type="spellEnd"/>
      <w:r w:rsidRPr="006F41A1">
        <w:rPr>
          <w:rFonts w:ascii="Times New Roman" w:hAnsi="Times New Roman" w:cs="Times New Roman"/>
          <w:sz w:val="24"/>
          <w:szCs w:val="24"/>
        </w:rPr>
        <w:t xml:space="preserve"> </w:t>
      </w:r>
    </w:p>
    <w:p w14:paraId="098A1685" w14:textId="77777777" w:rsidR="00FC697E" w:rsidRPr="006F41A1" w:rsidRDefault="26DC9225" w:rsidP="006A401B">
      <w:pPr>
        <w:spacing w:after="0" w:line="240" w:lineRule="auto"/>
        <w:jc w:val="both"/>
        <w:rPr>
          <w:rFonts w:ascii="Times New Roman" w:hAnsi="Times New Roman" w:cs="Times New Roman"/>
          <w:sz w:val="24"/>
          <w:szCs w:val="24"/>
        </w:rPr>
      </w:pPr>
      <w:r w:rsidRPr="006F41A1">
        <w:rPr>
          <w:rFonts w:ascii="Times New Roman" w:hAnsi="Times New Roman" w:cs="Times New Roman"/>
          <w:sz w:val="24"/>
          <w:szCs w:val="24"/>
        </w:rPr>
        <w:t xml:space="preserve">Riigikogu esimees </w:t>
      </w:r>
    </w:p>
    <w:p w14:paraId="118EB513" w14:textId="77777777" w:rsidR="00FC697E" w:rsidRPr="006F41A1" w:rsidRDefault="00FC697E" w:rsidP="006A401B">
      <w:pPr>
        <w:spacing w:after="0" w:line="240" w:lineRule="auto"/>
        <w:jc w:val="both"/>
        <w:rPr>
          <w:rFonts w:ascii="Times New Roman" w:hAnsi="Times New Roman" w:cs="Times New Roman"/>
          <w:sz w:val="24"/>
          <w:szCs w:val="24"/>
        </w:rPr>
      </w:pPr>
    </w:p>
    <w:p w14:paraId="705B5B35" w14:textId="0E1622B1" w:rsidR="00FC697E" w:rsidRPr="006F41A1" w:rsidRDefault="00FC697E" w:rsidP="006A401B">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sz w:val="24"/>
          <w:szCs w:val="24"/>
          <w:lang w:eastAsia="et-EE"/>
        </w:rPr>
      </w:pP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hAnsi="Times New Roman" w:cs="Times New Roman"/>
          <w:sz w:val="24"/>
          <w:szCs w:val="24"/>
        </w:rPr>
        <w:softHyphen/>
      </w:r>
      <w:r w:rsidRPr="006F41A1">
        <w:rPr>
          <w:rFonts w:ascii="Times New Roman" w:eastAsia="Arial Unicode MS" w:hAnsi="Times New Roman" w:cs="Times New Roman"/>
          <w:kern w:val="3"/>
          <w:sz w:val="24"/>
          <w:szCs w:val="24"/>
          <w:lang w:eastAsia="et-EE"/>
        </w:rPr>
        <w:t xml:space="preserve">Tallinn </w:t>
      </w:r>
      <w:r w:rsidRPr="006F41A1">
        <w:rPr>
          <w:rFonts w:ascii="Times New Roman" w:eastAsia="Arial Unicode MS" w:hAnsi="Times New Roman" w:cs="Times New Roman"/>
          <w:kern w:val="3"/>
          <w:sz w:val="24"/>
          <w:szCs w:val="24"/>
          <w:lang w:eastAsia="et-EE"/>
        </w:rPr>
        <w:tab/>
      </w:r>
      <w:r w:rsidRPr="006F41A1">
        <w:rPr>
          <w:rFonts w:ascii="Times New Roman" w:eastAsia="Arial Unicode MS" w:hAnsi="Times New Roman" w:cs="Times New Roman"/>
          <w:kern w:val="3"/>
          <w:sz w:val="24"/>
          <w:szCs w:val="24"/>
          <w:lang w:eastAsia="et-EE"/>
        </w:rPr>
        <w:tab/>
        <w:t>2024</w:t>
      </w:r>
    </w:p>
    <w:p w14:paraId="3311270B" w14:textId="43A63E2C" w:rsidR="00F86691" w:rsidRPr="006F15A4" w:rsidRDefault="00FC697E" w:rsidP="006A401B">
      <w:pPr>
        <w:widowControl w:val="0"/>
        <w:suppressAutoHyphens/>
        <w:autoSpaceDN w:val="0"/>
        <w:spacing w:after="0" w:line="240" w:lineRule="auto"/>
        <w:jc w:val="both"/>
        <w:textAlignment w:val="baseline"/>
        <w:rPr>
          <w:rFonts w:ascii="Times New Roman" w:hAnsi="Times New Roman" w:cs="Times New Roman"/>
          <w:sz w:val="24"/>
          <w:szCs w:val="24"/>
        </w:rPr>
      </w:pPr>
      <w:r w:rsidRPr="006F41A1">
        <w:rPr>
          <w:rFonts w:ascii="Times New Roman" w:eastAsia="Arial Unicode MS" w:hAnsi="Times New Roman" w:cs="Times New Roman"/>
          <w:kern w:val="3"/>
          <w:sz w:val="24"/>
          <w:szCs w:val="24"/>
          <w:lang w:eastAsia="et-EE"/>
        </w:rPr>
        <w:t>Algatab Vabariigi Valitsus</w:t>
      </w:r>
      <w:r w:rsidRPr="006F15A4">
        <w:rPr>
          <w:rFonts w:ascii="Times New Roman" w:eastAsia="Arial Unicode MS" w:hAnsi="Times New Roman" w:cs="Times New Roman"/>
          <w:kern w:val="3"/>
          <w:sz w:val="24"/>
          <w:szCs w:val="24"/>
          <w:lang w:eastAsia="et-EE"/>
        </w:rPr>
        <w:t xml:space="preserve"> </w:t>
      </w:r>
    </w:p>
    <w:sectPr w:rsidR="00F86691" w:rsidRPr="006F15A4" w:rsidSect="006C28CC">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ärt Voor" w:date="2024-07-12T13:57:00Z" w:initials="KV">
    <w:p w14:paraId="61183B9A" w14:textId="77777777" w:rsidR="00A42F83" w:rsidRDefault="00A42F83" w:rsidP="00EF31D4">
      <w:pPr>
        <w:pStyle w:val="Kommentaaritekst"/>
      </w:pPr>
      <w:r>
        <w:rPr>
          <w:rStyle w:val="Kommentaariviide"/>
        </w:rPr>
        <w:annotationRef/>
      </w:r>
      <w:r>
        <w:t>Teiste seaduste muudatused näivad olevat PHS muutmisest tingitud, seega on asjakohasem pealkiri: PHS muutmise ja sellega seonduvalt teiste seaduste muutmise seadus.</w:t>
      </w:r>
    </w:p>
  </w:comment>
  <w:comment w:id="4" w:author="Helen Uustalu" w:date="2024-06-19T15:58:00Z" w:initials="HU">
    <w:p w14:paraId="4021F4B2" w14:textId="22894817" w:rsidR="00CE5AE0" w:rsidRDefault="00CE5AE0" w:rsidP="00611F78">
      <w:pPr>
        <w:pStyle w:val="Kommentaaritekst"/>
      </w:pPr>
      <w:r>
        <w:rPr>
          <w:rStyle w:val="Kommentaariviide"/>
        </w:rPr>
        <w:annotationRef/>
      </w:r>
      <w:r>
        <w:t>Viitele ei viidata</w:t>
      </w:r>
    </w:p>
  </w:comment>
  <w:comment w:id="7" w:author="Helen Uustalu" w:date="2024-06-19T15:59:00Z" w:initials="HU">
    <w:p w14:paraId="31E557BE" w14:textId="77777777" w:rsidR="00CE5AE0" w:rsidRDefault="00CE5AE0" w:rsidP="00986D31">
      <w:pPr>
        <w:pStyle w:val="Kommentaaritekst"/>
      </w:pPr>
      <w:r>
        <w:rPr>
          <w:rStyle w:val="Kommentaariviide"/>
        </w:rPr>
        <w:annotationRef/>
      </w:r>
      <w:r>
        <w:t>§ 1 ei näe ette elamise alust. Mis siin mõeldud on?</w:t>
      </w:r>
    </w:p>
  </w:comment>
  <w:comment w:id="8" w:author="Helen Uustalu" w:date="2024-06-19T16:05:00Z" w:initials="HU">
    <w:p w14:paraId="2A28CA64" w14:textId="77777777" w:rsidR="000C78D8" w:rsidRDefault="00281047" w:rsidP="00A16FE6">
      <w:pPr>
        <w:pStyle w:val="Kommentaaritekst"/>
      </w:pPr>
      <w:r>
        <w:rPr>
          <w:rStyle w:val="Kommentaariviide"/>
        </w:rPr>
        <w:annotationRef/>
      </w:r>
      <w:r w:rsidR="000C78D8">
        <w:t>See regulatsioon peaks pigem asuma igakuiste peretoetuste jaos, nt 19'1 lõikena 4, mitte üldsätetes.</w:t>
      </w:r>
    </w:p>
  </w:comment>
  <w:comment w:id="9" w:author="Helen Uustalu" w:date="2024-06-19T16:05:00Z" w:initials="HU">
    <w:p w14:paraId="4F8DE746" w14:textId="401A04A1" w:rsidR="00281047" w:rsidRDefault="00281047" w:rsidP="00E84E4D">
      <w:pPr>
        <w:pStyle w:val="Kommentaaritekst"/>
      </w:pPr>
      <w:r>
        <w:rPr>
          <w:rStyle w:val="Kommentaariviide"/>
        </w:rPr>
        <w:annotationRef/>
      </w:r>
      <w:r>
        <w:t>Muuda vastavalt sellele, kuhu 2. jaos paikneb</w:t>
      </w:r>
    </w:p>
  </w:comment>
  <w:comment w:id="19" w:author="Helen Uustalu" w:date="2024-06-19T16:24:00Z" w:initials="HU">
    <w:p w14:paraId="6A147F8E" w14:textId="77777777" w:rsidR="00037EAE" w:rsidRDefault="00037EAE" w:rsidP="006224B5">
      <w:pPr>
        <w:pStyle w:val="Kommentaaritekst"/>
      </w:pPr>
      <w:r>
        <w:rPr>
          <w:rStyle w:val="Kommentaariviide"/>
        </w:rPr>
        <w:annotationRef/>
      </w:r>
      <w:r>
        <w:t>Kas punktis 4 ei pea sama muudatust tegema?</w:t>
      </w:r>
    </w:p>
  </w:comment>
  <w:comment w:id="21" w:author="Kärt Voor" w:date="2024-07-12T13:38:00Z" w:initials="KV">
    <w:p w14:paraId="32E717E6" w14:textId="77777777" w:rsidR="00E5476D" w:rsidRDefault="00A90E67" w:rsidP="00866B50">
      <w:pPr>
        <w:pStyle w:val="Kommentaaritekst"/>
      </w:pPr>
      <w:r>
        <w:rPr>
          <w:rStyle w:val="Kommentaariviide"/>
        </w:rPr>
        <w:annotationRef/>
      </w:r>
      <w:r w:rsidR="00E5476D">
        <w:t>Eelnõuga luuakse toitjakaotustoetus, kuid siia on jäänud veel toitjakaotuspension. Palume EN parandada.</w:t>
      </w:r>
    </w:p>
  </w:comment>
  <w:comment w:id="29" w:author="Helen Uustalu" w:date="2024-06-19T16:29:00Z" w:initials="HU">
    <w:p w14:paraId="08E3722C" w14:textId="57DA278E" w:rsidR="000C78D8" w:rsidRDefault="000C78D8" w:rsidP="00975CB3">
      <w:pPr>
        <w:pStyle w:val="Kommentaaritekst"/>
      </w:pPr>
      <w:r>
        <w:rPr>
          <w:rStyle w:val="Kommentaariviide"/>
        </w:rPr>
        <w:annotationRef/>
      </w:r>
      <w:r>
        <w:t>Täiendada ei saa sama vormeli all, aga asendada saaks</w:t>
      </w:r>
    </w:p>
  </w:comment>
  <w:comment w:id="34" w:author="Kärt Voor" w:date="2024-07-12T13:41:00Z" w:initials="KV">
    <w:p w14:paraId="24CAD29B" w14:textId="77777777" w:rsidR="00E5476D" w:rsidRDefault="00A90E67" w:rsidP="002902C5">
      <w:pPr>
        <w:pStyle w:val="Kommentaaritekst"/>
      </w:pPr>
      <w:r>
        <w:rPr>
          <w:rStyle w:val="Kommentaariviide"/>
        </w:rPr>
        <w:annotationRef/>
      </w:r>
      <w:r w:rsidR="00E5476D">
        <w:t xml:space="preserve">Eelnõus on mitmes kohas (nt § 19(1))  vanema surma kõrval märgitud ka teadmata kadunud isik, kelle suhtes politsei on algatanud teadmata kadunud isiku asukoha tuvastamise menetluse. Tõstatame küsimuse, miks ei ole see alus  sätestatud ka § 35 lg 2 punktis 2. </w:t>
      </w:r>
    </w:p>
  </w:comment>
  <w:comment w:id="54" w:author="Helen Uustalu" w:date="2024-06-20T09:34:00Z" w:initials="HU">
    <w:p w14:paraId="03BB48B7" w14:textId="3024FC17" w:rsidR="00E93E2E" w:rsidRDefault="00E93E2E" w:rsidP="00377076">
      <w:pPr>
        <w:pStyle w:val="Kommentaaritekst"/>
      </w:pPr>
      <w:r>
        <w:rPr>
          <w:rStyle w:val="Kommentaariviide"/>
        </w:rPr>
        <w:annotationRef/>
      </w:r>
      <w:r>
        <w:t>Viitele ei viidata</w:t>
      </w:r>
    </w:p>
  </w:comment>
  <w:comment w:id="55" w:author="Helen Uustalu" w:date="2024-06-20T09:36:00Z" w:initials="HU">
    <w:p w14:paraId="51EC156B" w14:textId="77777777" w:rsidR="007E4C47" w:rsidRDefault="007E4C47" w:rsidP="00FF4A63">
      <w:pPr>
        <w:pStyle w:val="Kommentaaritekst"/>
      </w:pPr>
      <w:r>
        <w:rPr>
          <w:rStyle w:val="Kommentaariviide"/>
        </w:rPr>
        <w:annotationRef/>
      </w:r>
      <w:r>
        <w:t>Siin peaks kuupäev olema</w:t>
      </w:r>
    </w:p>
  </w:comment>
  <w:comment w:id="57" w:author="Helen Uustalu" w:date="2024-06-20T09:39:00Z" w:initials="HU">
    <w:p w14:paraId="3975556B" w14:textId="77777777" w:rsidR="007E4C47" w:rsidRDefault="007E4C47" w:rsidP="00641A07">
      <w:pPr>
        <w:pStyle w:val="Kommentaaritekst"/>
      </w:pPr>
      <w:r>
        <w:rPr>
          <w:rStyle w:val="Kommentaariviide"/>
        </w:rPr>
        <w:annotationRef/>
      </w:r>
      <w:r>
        <w:t>Miks see muudatus vajalik on? Kas ka pärast 2026 aasta 1. oktoobrit määratakse presidendi pereliikmele ikka vana süsteemi järgi toitjakaotuspensioni?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183B9A" w15:done="0"/>
  <w15:commentEx w15:paraId="4021F4B2" w15:done="0"/>
  <w15:commentEx w15:paraId="31E557BE" w15:done="0"/>
  <w15:commentEx w15:paraId="2A28CA64" w15:done="0"/>
  <w15:commentEx w15:paraId="4F8DE746" w15:done="0"/>
  <w15:commentEx w15:paraId="6A147F8E" w15:done="0"/>
  <w15:commentEx w15:paraId="32E717E6" w15:done="0"/>
  <w15:commentEx w15:paraId="08E3722C" w15:done="0"/>
  <w15:commentEx w15:paraId="24CAD29B" w15:done="0"/>
  <w15:commentEx w15:paraId="03BB48B7" w15:done="0"/>
  <w15:commentEx w15:paraId="51EC156B" w15:done="0"/>
  <w15:commentEx w15:paraId="397555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BB4B5" w16cex:dateUtc="2024-07-12T10:57:00Z"/>
  <w16cex:commentExtensible w16cex:durableId="2A1D7EB1" w16cex:dateUtc="2024-06-19T12:58:00Z"/>
  <w16cex:commentExtensible w16cex:durableId="2A1D7ED5" w16cex:dateUtc="2024-06-19T12:59:00Z"/>
  <w16cex:commentExtensible w16cex:durableId="2A1D8056" w16cex:dateUtc="2024-06-19T13:05:00Z"/>
  <w16cex:commentExtensible w16cex:durableId="2A1D8066" w16cex:dateUtc="2024-06-19T13:05:00Z"/>
  <w16cex:commentExtensible w16cex:durableId="2A1D84A7" w16cex:dateUtc="2024-06-19T13:24:00Z"/>
  <w16cex:commentExtensible w16cex:durableId="2A3BB070" w16cex:dateUtc="2024-07-12T10:38:00Z"/>
  <w16cex:commentExtensible w16cex:durableId="2A1D85F6" w16cex:dateUtc="2024-06-19T13:29:00Z"/>
  <w16cex:commentExtensible w16cex:durableId="2A3BB107" w16cex:dateUtc="2024-07-12T10:41:00Z"/>
  <w16cex:commentExtensible w16cex:durableId="2A1E760C" w16cex:dateUtc="2024-06-20T06:34:00Z"/>
  <w16cex:commentExtensible w16cex:durableId="2A1E76AE" w16cex:dateUtc="2024-06-20T06:36:00Z"/>
  <w16cex:commentExtensible w16cex:durableId="2A1E7759" w16cex:dateUtc="2024-06-20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183B9A" w16cid:durableId="2A3BB4B5"/>
  <w16cid:commentId w16cid:paraId="4021F4B2" w16cid:durableId="2A1D7EB1"/>
  <w16cid:commentId w16cid:paraId="31E557BE" w16cid:durableId="2A1D7ED5"/>
  <w16cid:commentId w16cid:paraId="2A28CA64" w16cid:durableId="2A1D8056"/>
  <w16cid:commentId w16cid:paraId="4F8DE746" w16cid:durableId="2A1D8066"/>
  <w16cid:commentId w16cid:paraId="6A147F8E" w16cid:durableId="2A1D84A7"/>
  <w16cid:commentId w16cid:paraId="32E717E6" w16cid:durableId="2A3BB070"/>
  <w16cid:commentId w16cid:paraId="08E3722C" w16cid:durableId="2A1D85F6"/>
  <w16cid:commentId w16cid:paraId="24CAD29B" w16cid:durableId="2A3BB107"/>
  <w16cid:commentId w16cid:paraId="03BB48B7" w16cid:durableId="2A1E760C"/>
  <w16cid:commentId w16cid:paraId="51EC156B" w16cid:durableId="2A1E76AE"/>
  <w16cid:commentId w16cid:paraId="3975556B" w16cid:durableId="2A1E77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F9D47" w14:textId="77777777" w:rsidR="00DC7D77" w:rsidRDefault="00DC7D77" w:rsidP="00E213C8">
      <w:pPr>
        <w:spacing w:after="0" w:line="240" w:lineRule="auto"/>
      </w:pPr>
      <w:r>
        <w:separator/>
      </w:r>
    </w:p>
  </w:endnote>
  <w:endnote w:type="continuationSeparator" w:id="0">
    <w:p w14:paraId="6FC0E5AC" w14:textId="77777777" w:rsidR="00DC7D77" w:rsidRDefault="00DC7D77" w:rsidP="00E213C8">
      <w:pPr>
        <w:spacing w:after="0" w:line="240" w:lineRule="auto"/>
      </w:pPr>
      <w:r>
        <w:continuationSeparator/>
      </w:r>
    </w:p>
  </w:endnote>
  <w:endnote w:type="continuationNotice" w:id="1">
    <w:p w14:paraId="3A710058" w14:textId="77777777" w:rsidR="00DC7D77" w:rsidRDefault="00DC7D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873203"/>
      <w:docPartObj>
        <w:docPartGallery w:val="Page Numbers (Bottom of Page)"/>
        <w:docPartUnique/>
      </w:docPartObj>
    </w:sdtPr>
    <w:sdtEndPr/>
    <w:sdtContent>
      <w:p w14:paraId="44F6E2DB" w14:textId="59288790" w:rsidR="00E213C8" w:rsidRDefault="00E213C8">
        <w:pPr>
          <w:pStyle w:val="Jalus"/>
          <w:jc w:val="center"/>
        </w:pPr>
        <w:r>
          <w:fldChar w:fldCharType="begin"/>
        </w:r>
        <w:r>
          <w:instrText>PAGE   \* MERGEFORMAT</w:instrText>
        </w:r>
        <w:r>
          <w:fldChar w:fldCharType="separate"/>
        </w:r>
        <w:r>
          <w:t>2</w:t>
        </w:r>
        <w:r>
          <w:fldChar w:fldCharType="end"/>
        </w:r>
      </w:p>
    </w:sdtContent>
  </w:sdt>
  <w:p w14:paraId="1438A5D4" w14:textId="77777777" w:rsidR="00E213C8" w:rsidRDefault="00E213C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97303" w14:textId="77777777" w:rsidR="00DC7D77" w:rsidRDefault="00DC7D77" w:rsidP="00E213C8">
      <w:pPr>
        <w:spacing w:after="0" w:line="240" w:lineRule="auto"/>
      </w:pPr>
      <w:r>
        <w:separator/>
      </w:r>
    </w:p>
  </w:footnote>
  <w:footnote w:type="continuationSeparator" w:id="0">
    <w:p w14:paraId="698A1B84" w14:textId="77777777" w:rsidR="00DC7D77" w:rsidRDefault="00DC7D77" w:rsidP="00E213C8">
      <w:pPr>
        <w:spacing w:after="0" w:line="240" w:lineRule="auto"/>
      </w:pPr>
      <w:r>
        <w:continuationSeparator/>
      </w:r>
    </w:p>
  </w:footnote>
  <w:footnote w:type="continuationNotice" w:id="1">
    <w:p w14:paraId="4B0CB695" w14:textId="77777777" w:rsidR="00DC7D77" w:rsidRDefault="00DC7D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81DB1"/>
    <w:multiLevelType w:val="hybridMultilevel"/>
    <w:tmpl w:val="9DECF37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6A9140F"/>
    <w:multiLevelType w:val="hybridMultilevel"/>
    <w:tmpl w:val="8C24ACCC"/>
    <w:lvl w:ilvl="0" w:tplc="69D8225C">
      <w:start w:val="1"/>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4B771B"/>
    <w:multiLevelType w:val="hybridMultilevel"/>
    <w:tmpl w:val="AF8E84A2"/>
    <w:lvl w:ilvl="0" w:tplc="A20ADFB4">
      <w:start w:val="3"/>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3" w15:restartNumberingAfterBreak="0">
    <w:nsid w:val="1EDF1A14"/>
    <w:multiLevelType w:val="hybridMultilevel"/>
    <w:tmpl w:val="F9549DF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02C7641"/>
    <w:multiLevelType w:val="hybridMultilevel"/>
    <w:tmpl w:val="A13C16A8"/>
    <w:lvl w:ilvl="0" w:tplc="C70493CC">
      <w:start w:val="1"/>
      <w:numFmt w:val="decimal"/>
      <w:lvlText w:val="%1)"/>
      <w:lvlJc w:val="left"/>
      <w:pPr>
        <w:ind w:left="72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2235CC0"/>
    <w:multiLevelType w:val="hybridMultilevel"/>
    <w:tmpl w:val="C750CEE2"/>
    <w:lvl w:ilvl="0" w:tplc="68B8D2A6">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B5265B"/>
    <w:multiLevelType w:val="hybridMultilevel"/>
    <w:tmpl w:val="2BE2ED14"/>
    <w:lvl w:ilvl="0" w:tplc="B978A298">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4A510F6"/>
    <w:multiLevelType w:val="hybridMultilevel"/>
    <w:tmpl w:val="B8AAF282"/>
    <w:lvl w:ilvl="0" w:tplc="E88C078A">
      <w:start w:val="1"/>
      <w:numFmt w:val="decimal"/>
      <w:lvlText w:val="(%1)"/>
      <w:lvlJc w:val="left"/>
      <w:pPr>
        <w:ind w:left="501" w:hanging="360"/>
      </w:pPr>
      <w:rPr>
        <w:rFonts w:ascii="Arial" w:eastAsia="Times New Roman" w:hAnsi="Arial" w:cs="Arial"/>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8" w15:restartNumberingAfterBreak="0">
    <w:nsid w:val="2B1872B2"/>
    <w:multiLevelType w:val="hybridMultilevel"/>
    <w:tmpl w:val="53AC562A"/>
    <w:lvl w:ilvl="0" w:tplc="C5B40A7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D0843E2"/>
    <w:multiLevelType w:val="hybridMultilevel"/>
    <w:tmpl w:val="E4E24C7E"/>
    <w:lvl w:ilvl="0" w:tplc="DBFE5A66">
      <w:start w:val="1"/>
      <w:numFmt w:val="decimal"/>
      <w:lvlText w:val="%1)"/>
      <w:lvlJc w:val="left"/>
      <w:pPr>
        <w:ind w:left="1070" w:hanging="710"/>
      </w:pPr>
      <w:rPr>
        <w:rFonts w:ascii="Arial" w:eastAsiaTheme="minorHAnsi"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723046"/>
    <w:multiLevelType w:val="hybridMultilevel"/>
    <w:tmpl w:val="22CE8F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4D62ADF"/>
    <w:multiLevelType w:val="hybridMultilevel"/>
    <w:tmpl w:val="2A6E4A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8620C18"/>
    <w:multiLevelType w:val="hybridMultilevel"/>
    <w:tmpl w:val="2D9AFA6A"/>
    <w:lvl w:ilvl="0" w:tplc="6F64C45A">
      <w:start w:val="1"/>
      <w:numFmt w:val="decimal"/>
      <w:lvlText w:val="%1)"/>
      <w:lvlJc w:val="left"/>
      <w:pPr>
        <w:ind w:left="1020" w:hanging="360"/>
      </w:pPr>
    </w:lvl>
    <w:lvl w:ilvl="1" w:tplc="24AC3B22">
      <w:start w:val="1"/>
      <w:numFmt w:val="decimal"/>
      <w:lvlText w:val="%2)"/>
      <w:lvlJc w:val="left"/>
      <w:pPr>
        <w:ind w:left="1020" w:hanging="360"/>
      </w:pPr>
    </w:lvl>
    <w:lvl w:ilvl="2" w:tplc="0254B044">
      <w:start w:val="1"/>
      <w:numFmt w:val="decimal"/>
      <w:lvlText w:val="%3)"/>
      <w:lvlJc w:val="left"/>
      <w:pPr>
        <w:ind w:left="1020" w:hanging="360"/>
      </w:pPr>
    </w:lvl>
    <w:lvl w:ilvl="3" w:tplc="B10819E6">
      <w:start w:val="1"/>
      <w:numFmt w:val="decimal"/>
      <w:lvlText w:val="%4)"/>
      <w:lvlJc w:val="left"/>
      <w:pPr>
        <w:ind w:left="1020" w:hanging="360"/>
      </w:pPr>
    </w:lvl>
    <w:lvl w:ilvl="4" w:tplc="EA348AEE">
      <w:start w:val="1"/>
      <w:numFmt w:val="decimal"/>
      <w:lvlText w:val="%5)"/>
      <w:lvlJc w:val="left"/>
      <w:pPr>
        <w:ind w:left="1020" w:hanging="360"/>
      </w:pPr>
    </w:lvl>
    <w:lvl w:ilvl="5" w:tplc="678E53E4">
      <w:start w:val="1"/>
      <w:numFmt w:val="decimal"/>
      <w:lvlText w:val="%6)"/>
      <w:lvlJc w:val="left"/>
      <w:pPr>
        <w:ind w:left="1020" w:hanging="360"/>
      </w:pPr>
    </w:lvl>
    <w:lvl w:ilvl="6" w:tplc="C2362CE8">
      <w:start w:val="1"/>
      <w:numFmt w:val="decimal"/>
      <w:lvlText w:val="%7)"/>
      <w:lvlJc w:val="left"/>
      <w:pPr>
        <w:ind w:left="1020" w:hanging="360"/>
      </w:pPr>
    </w:lvl>
    <w:lvl w:ilvl="7" w:tplc="29224700">
      <w:start w:val="1"/>
      <w:numFmt w:val="decimal"/>
      <w:lvlText w:val="%8)"/>
      <w:lvlJc w:val="left"/>
      <w:pPr>
        <w:ind w:left="1020" w:hanging="360"/>
      </w:pPr>
    </w:lvl>
    <w:lvl w:ilvl="8" w:tplc="56101DE8">
      <w:start w:val="1"/>
      <w:numFmt w:val="decimal"/>
      <w:lvlText w:val="%9)"/>
      <w:lvlJc w:val="left"/>
      <w:pPr>
        <w:ind w:left="1020" w:hanging="360"/>
      </w:pPr>
    </w:lvl>
  </w:abstractNum>
  <w:abstractNum w:abstractNumId="13" w15:restartNumberingAfterBreak="0">
    <w:nsid w:val="49ED58A6"/>
    <w:multiLevelType w:val="hybridMultilevel"/>
    <w:tmpl w:val="A55ADF6A"/>
    <w:lvl w:ilvl="0" w:tplc="0EB824FE">
      <w:start w:val="1"/>
      <w:numFmt w:val="decimal"/>
      <w:suff w:val="space"/>
      <w:lvlText w:val="%1)"/>
      <w:lvlJc w:val="left"/>
      <w:pPr>
        <w:ind w:left="360" w:hanging="303"/>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4AF855E2"/>
    <w:multiLevelType w:val="hybridMultilevel"/>
    <w:tmpl w:val="B7920708"/>
    <w:lvl w:ilvl="0" w:tplc="315E70E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12229A"/>
    <w:multiLevelType w:val="hybridMultilevel"/>
    <w:tmpl w:val="B03219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0B62A01"/>
    <w:multiLevelType w:val="hybridMultilevel"/>
    <w:tmpl w:val="4D2041A8"/>
    <w:lvl w:ilvl="0" w:tplc="DBFE5A66">
      <w:start w:val="1"/>
      <w:numFmt w:val="decimal"/>
      <w:lvlText w:val="%1)"/>
      <w:lvlJc w:val="left"/>
      <w:pPr>
        <w:ind w:left="1070" w:hanging="710"/>
      </w:pPr>
      <w:rPr>
        <w:rFonts w:ascii="Arial" w:eastAsiaTheme="minorHAnsi" w:hAnsi="Arial" w:cs="Aria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3D589A"/>
    <w:multiLevelType w:val="hybridMultilevel"/>
    <w:tmpl w:val="8FDC79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6386ECE"/>
    <w:multiLevelType w:val="hybridMultilevel"/>
    <w:tmpl w:val="0CD46F0C"/>
    <w:lvl w:ilvl="0" w:tplc="68585CD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7B87A8F"/>
    <w:multiLevelType w:val="hybridMultilevel"/>
    <w:tmpl w:val="1A242176"/>
    <w:lvl w:ilvl="0" w:tplc="4A28673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F580909"/>
    <w:multiLevelType w:val="hybridMultilevel"/>
    <w:tmpl w:val="962CAA28"/>
    <w:lvl w:ilvl="0" w:tplc="46CC643A">
      <w:start w:val="1"/>
      <w:numFmt w:val="decimal"/>
      <w:lvlText w:val="%1)"/>
      <w:lvlJc w:val="left"/>
      <w:pPr>
        <w:ind w:left="720" w:hanging="360"/>
      </w:pPr>
    </w:lvl>
    <w:lvl w:ilvl="1" w:tplc="9C308BD2">
      <w:start w:val="1"/>
      <w:numFmt w:val="decimal"/>
      <w:lvlText w:val="%2)"/>
      <w:lvlJc w:val="left"/>
      <w:pPr>
        <w:ind w:left="720" w:hanging="360"/>
      </w:pPr>
    </w:lvl>
    <w:lvl w:ilvl="2" w:tplc="96A8201C">
      <w:start w:val="1"/>
      <w:numFmt w:val="decimal"/>
      <w:lvlText w:val="%3)"/>
      <w:lvlJc w:val="left"/>
      <w:pPr>
        <w:ind w:left="720" w:hanging="360"/>
      </w:pPr>
    </w:lvl>
    <w:lvl w:ilvl="3" w:tplc="429834E4">
      <w:start w:val="1"/>
      <w:numFmt w:val="decimal"/>
      <w:lvlText w:val="%4)"/>
      <w:lvlJc w:val="left"/>
      <w:pPr>
        <w:ind w:left="720" w:hanging="360"/>
      </w:pPr>
    </w:lvl>
    <w:lvl w:ilvl="4" w:tplc="954E3FE0">
      <w:start w:val="1"/>
      <w:numFmt w:val="decimal"/>
      <w:lvlText w:val="%5)"/>
      <w:lvlJc w:val="left"/>
      <w:pPr>
        <w:ind w:left="720" w:hanging="360"/>
      </w:pPr>
    </w:lvl>
    <w:lvl w:ilvl="5" w:tplc="CB564DFC">
      <w:start w:val="1"/>
      <w:numFmt w:val="decimal"/>
      <w:lvlText w:val="%6)"/>
      <w:lvlJc w:val="left"/>
      <w:pPr>
        <w:ind w:left="720" w:hanging="360"/>
      </w:pPr>
    </w:lvl>
    <w:lvl w:ilvl="6" w:tplc="0A1041A6">
      <w:start w:val="1"/>
      <w:numFmt w:val="decimal"/>
      <w:lvlText w:val="%7)"/>
      <w:lvlJc w:val="left"/>
      <w:pPr>
        <w:ind w:left="720" w:hanging="360"/>
      </w:pPr>
    </w:lvl>
    <w:lvl w:ilvl="7" w:tplc="CDEEDF12">
      <w:start w:val="1"/>
      <w:numFmt w:val="decimal"/>
      <w:lvlText w:val="%8)"/>
      <w:lvlJc w:val="left"/>
      <w:pPr>
        <w:ind w:left="720" w:hanging="360"/>
      </w:pPr>
    </w:lvl>
    <w:lvl w:ilvl="8" w:tplc="4A086DF4">
      <w:start w:val="1"/>
      <w:numFmt w:val="decimal"/>
      <w:lvlText w:val="%9)"/>
      <w:lvlJc w:val="left"/>
      <w:pPr>
        <w:ind w:left="720" w:hanging="360"/>
      </w:pPr>
    </w:lvl>
  </w:abstractNum>
  <w:abstractNum w:abstractNumId="21" w15:restartNumberingAfterBreak="0">
    <w:nsid w:val="63A2777F"/>
    <w:multiLevelType w:val="hybridMultilevel"/>
    <w:tmpl w:val="194AA734"/>
    <w:lvl w:ilvl="0" w:tplc="0F3EF85A">
      <w:start w:val="1"/>
      <w:numFmt w:val="decimal"/>
      <w:lvlText w:val="%1)"/>
      <w:lvlJc w:val="left"/>
      <w:pPr>
        <w:ind w:left="1020" w:hanging="360"/>
      </w:pPr>
    </w:lvl>
    <w:lvl w:ilvl="1" w:tplc="1E306176">
      <w:start w:val="1"/>
      <w:numFmt w:val="decimal"/>
      <w:lvlText w:val="%2)"/>
      <w:lvlJc w:val="left"/>
      <w:pPr>
        <w:ind w:left="1020" w:hanging="360"/>
      </w:pPr>
    </w:lvl>
    <w:lvl w:ilvl="2" w:tplc="8310640E">
      <w:start w:val="1"/>
      <w:numFmt w:val="decimal"/>
      <w:lvlText w:val="%3)"/>
      <w:lvlJc w:val="left"/>
      <w:pPr>
        <w:ind w:left="1020" w:hanging="360"/>
      </w:pPr>
    </w:lvl>
    <w:lvl w:ilvl="3" w:tplc="ED06B706">
      <w:start w:val="1"/>
      <w:numFmt w:val="decimal"/>
      <w:lvlText w:val="%4)"/>
      <w:lvlJc w:val="left"/>
      <w:pPr>
        <w:ind w:left="1020" w:hanging="360"/>
      </w:pPr>
    </w:lvl>
    <w:lvl w:ilvl="4" w:tplc="F260CC98">
      <w:start w:val="1"/>
      <w:numFmt w:val="decimal"/>
      <w:lvlText w:val="%5)"/>
      <w:lvlJc w:val="left"/>
      <w:pPr>
        <w:ind w:left="1020" w:hanging="360"/>
      </w:pPr>
    </w:lvl>
    <w:lvl w:ilvl="5" w:tplc="80FCE168">
      <w:start w:val="1"/>
      <w:numFmt w:val="decimal"/>
      <w:lvlText w:val="%6)"/>
      <w:lvlJc w:val="left"/>
      <w:pPr>
        <w:ind w:left="1020" w:hanging="360"/>
      </w:pPr>
    </w:lvl>
    <w:lvl w:ilvl="6" w:tplc="D930AEA6">
      <w:start w:val="1"/>
      <w:numFmt w:val="decimal"/>
      <w:lvlText w:val="%7)"/>
      <w:lvlJc w:val="left"/>
      <w:pPr>
        <w:ind w:left="1020" w:hanging="360"/>
      </w:pPr>
    </w:lvl>
    <w:lvl w:ilvl="7" w:tplc="AF64FEDE">
      <w:start w:val="1"/>
      <w:numFmt w:val="decimal"/>
      <w:lvlText w:val="%8)"/>
      <w:lvlJc w:val="left"/>
      <w:pPr>
        <w:ind w:left="1020" w:hanging="360"/>
      </w:pPr>
    </w:lvl>
    <w:lvl w:ilvl="8" w:tplc="43F0AC1C">
      <w:start w:val="1"/>
      <w:numFmt w:val="decimal"/>
      <w:lvlText w:val="%9)"/>
      <w:lvlJc w:val="left"/>
      <w:pPr>
        <w:ind w:left="1020" w:hanging="360"/>
      </w:pPr>
    </w:lvl>
  </w:abstractNum>
  <w:abstractNum w:abstractNumId="22" w15:restartNumberingAfterBreak="0">
    <w:nsid w:val="654D125B"/>
    <w:multiLevelType w:val="hybridMultilevel"/>
    <w:tmpl w:val="C1706C96"/>
    <w:lvl w:ilvl="0" w:tplc="FCDADEF4">
      <w:start w:val="1"/>
      <w:numFmt w:val="decimal"/>
      <w:lvlText w:val="(%1)"/>
      <w:lvlJc w:val="left"/>
      <w:pPr>
        <w:ind w:left="800" w:hanging="4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D896933"/>
    <w:multiLevelType w:val="hybridMultilevel"/>
    <w:tmpl w:val="F55213B0"/>
    <w:lvl w:ilvl="0" w:tplc="C966C16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E615CE9"/>
    <w:multiLevelType w:val="hybridMultilevel"/>
    <w:tmpl w:val="BAFCD9E8"/>
    <w:lvl w:ilvl="0" w:tplc="1834004E">
      <w:start w:val="1"/>
      <w:numFmt w:val="decimal"/>
      <w:lvlText w:val="(%1)"/>
      <w:lvlJc w:val="left"/>
      <w:pPr>
        <w:ind w:left="795" w:hanging="435"/>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F920C2B"/>
    <w:multiLevelType w:val="hybridMultilevel"/>
    <w:tmpl w:val="4F0A8AE2"/>
    <w:lvl w:ilvl="0" w:tplc="4322DE9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4A82320"/>
    <w:multiLevelType w:val="hybridMultilevel"/>
    <w:tmpl w:val="CC86ABFA"/>
    <w:lvl w:ilvl="0" w:tplc="5D2E1012">
      <w:start w:val="2"/>
      <w:numFmt w:val="decimal"/>
      <w:lvlText w:val="(%1)"/>
      <w:lvlJc w:val="left"/>
      <w:pPr>
        <w:ind w:left="417" w:hanging="360"/>
      </w:pPr>
      <w:rPr>
        <w:rFonts w:hint="default"/>
      </w:rPr>
    </w:lvl>
    <w:lvl w:ilvl="1" w:tplc="04250019" w:tentative="1">
      <w:start w:val="1"/>
      <w:numFmt w:val="lowerLetter"/>
      <w:lvlText w:val="%2."/>
      <w:lvlJc w:val="left"/>
      <w:pPr>
        <w:ind w:left="1137" w:hanging="360"/>
      </w:pPr>
    </w:lvl>
    <w:lvl w:ilvl="2" w:tplc="0425001B" w:tentative="1">
      <w:start w:val="1"/>
      <w:numFmt w:val="lowerRoman"/>
      <w:lvlText w:val="%3."/>
      <w:lvlJc w:val="right"/>
      <w:pPr>
        <w:ind w:left="1857" w:hanging="180"/>
      </w:pPr>
    </w:lvl>
    <w:lvl w:ilvl="3" w:tplc="0425000F" w:tentative="1">
      <w:start w:val="1"/>
      <w:numFmt w:val="decimal"/>
      <w:lvlText w:val="%4."/>
      <w:lvlJc w:val="left"/>
      <w:pPr>
        <w:ind w:left="2577" w:hanging="360"/>
      </w:pPr>
    </w:lvl>
    <w:lvl w:ilvl="4" w:tplc="04250019" w:tentative="1">
      <w:start w:val="1"/>
      <w:numFmt w:val="lowerLetter"/>
      <w:lvlText w:val="%5."/>
      <w:lvlJc w:val="left"/>
      <w:pPr>
        <w:ind w:left="3297" w:hanging="360"/>
      </w:pPr>
    </w:lvl>
    <w:lvl w:ilvl="5" w:tplc="0425001B" w:tentative="1">
      <w:start w:val="1"/>
      <w:numFmt w:val="lowerRoman"/>
      <w:lvlText w:val="%6."/>
      <w:lvlJc w:val="right"/>
      <w:pPr>
        <w:ind w:left="4017" w:hanging="180"/>
      </w:pPr>
    </w:lvl>
    <w:lvl w:ilvl="6" w:tplc="0425000F" w:tentative="1">
      <w:start w:val="1"/>
      <w:numFmt w:val="decimal"/>
      <w:lvlText w:val="%7."/>
      <w:lvlJc w:val="left"/>
      <w:pPr>
        <w:ind w:left="4737" w:hanging="360"/>
      </w:pPr>
    </w:lvl>
    <w:lvl w:ilvl="7" w:tplc="04250019" w:tentative="1">
      <w:start w:val="1"/>
      <w:numFmt w:val="lowerLetter"/>
      <w:lvlText w:val="%8."/>
      <w:lvlJc w:val="left"/>
      <w:pPr>
        <w:ind w:left="5457" w:hanging="360"/>
      </w:pPr>
    </w:lvl>
    <w:lvl w:ilvl="8" w:tplc="0425001B" w:tentative="1">
      <w:start w:val="1"/>
      <w:numFmt w:val="lowerRoman"/>
      <w:lvlText w:val="%9."/>
      <w:lvlJc w:val="right"/>
      <w:pPr>
        <w:ind w:left="6177" w:hanging="180"/>
      </w:pPr>
    </w:lvl>
  </w:abstractNum>
  <w:abstractNum w:abstractNumId="27" w15:restartNumberingAfterBreak="0">
    <w:nsid w:val="74AD74E5"/>
    <w:multiLevelType w:val="hybridMultilevel"/>
    <w:tmpl w:val="36FA9C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C674744"/>
    <w:multiLevelType w:val="hybridMultilevel"/>
    <w:tmpl w:val="4CC8F596"/>
    <w:lvl w:ilvl="0" w:tplc="2CF4DC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D796AB2"/>
    <w:multiLevelType w:val="hybridMultilevel"/>
    <w:tmpl w:val="97341C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64531519">
    <w:abstractNumId w:val="0"/>
  </w:num>
  <w:num w:numId="2" w16cid:durableId="1633289823">
    <w:abstractNumId w:val="9"/>
  </w:num>
  <w:num w:numId="3" w16cid:durableId="196967936">
    <w:abstractNumId w:val="16"/>
  </w:num>
  <w:num w:numId="4" w16cid:durableId="590360945">
    <w:abstractNumId w:val="5"/>
  </w:num>
  <w:num w:numId="5" w16cid:durableId="1909611452">
    <w:abstractNumId w:val="8"/>
  </w:num>
  <w:num w:numId="6" w16cid:durableId="257491932">
    <w:abstractNumId w:val="14"/>
  </w:num>
  <w:num w:numId="7" w16cid:durableId="394353121">
    <w:abstractNumId w:val="29"/>
  </w:num>
  <w:num w:numId="8" w16cid:durableId="661662335">
    <w:abstractNumId w:val="13"/>
  </w:num>
  <w:num w:numId="9" w16cid:durableId="1394813209">
    <w:abstractNumId w:val="7"/>
  </w:num>
  <w:num w:numId="10" w16cid:durableId="1098673200">
    <w:abstractNumId w:val="26"/>
  </w:num>
  <w:num w:numId="11" w16cid:durableId="987199401">
    <w:abstractNumId w:val="2"/>
  </w:num>
  <w:num w:numId="12" w16cid:durableId="1042562805">
    <w:abstractNumId w:val="22"/>
  </w:num>
  <w:num w:numId="13" w16cid:durableId="336345505">
    <w:abstractNumId w:val="27"/>
  </w:num>
  <w:num w:numId="14" w16cid:durableId="817572812">
    <w:abstractNumId w:val="4"/>
  </w:num>
  <w:num w:numId="15" w16cid:durableId="736054327">
    <w:abstractNumId w:val="19"/>
  </w:num>
  <w:num w:numId="16" w16cid:durableId="2127460466">
    <w:abstractNumId w:val="3"/>
  </w:num>
  <w:num w:numId="17" w16cid:durableId="260530348">
    <w:abstractNumId w:val="23"/>
  </w:num>
  <w:num w:numId="18" w16cid:durableId="599920617">
    <w:abstractNumId w:val="25"/>
  </w:num>
  <w:num w:numId="19" w16cid:durableId="1101796951">
    <w:abstractNumId w:val="18"/>
  </w:num>
  <w:num w:numId="20" w16cid:durableId="1892963987">
    <w:abstractNumId w:val="28"/>
  </w:num>
  <w:num w:numId="21" w16cid:durableId="606546998">
    <w:abstractNumId w:val="21"/>
  </w:num>
  <w:num w:numId="22" w16cid:durableId="1110011939">
    <w:abstractNumId w:val="20"/>
  </w:num>
  <w:num w:numId="23" w16cid:durableId="1510220338">
    <w:abstractNumId w:val="12"/>
  </w:num>
  <w:num w:numId="24" w16cid:durableId="1834835507">
    <w:abstractNumId w:val="11"/>
  </w:num>
  <w:num w:numId="25" w16cid:durableId="2052225209">
    <w:abstractNumId w:val="10"/>
  </w:num>
  <w:num w:numId="26" w16cid:durableId="721096773">
    <w:abstractNumId w:val="15"/>
  </w:num>
  <w:num w:numId="27" w16cid:durableId="147552431">
    <w:abstractNumId w:val="1"/>
  </w:num>
  <w:num w:numId="28" w16cid:durableId="1856113515">
    <w:abstractNumId w:val="17"/>
  </w:num>
  <w:num w:numId="29" w16cid:durableId="759714110">
    <w:abstractNumId w:val="24"/>
  </w:num>
  <w:num w:numId="30" w16cid:durableId="44967142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ärt Voor">
    <w15:presenceInfo w15:providerId="AD" w15:userId="S::Kart.Voor@just.ee::936b5c4a-8b96-47d5-8faa-8f1d9925cbbc"/>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912"/>
    <w:rsid w:val="00000AF3"/>
    <w:rsid w:val="00001968"/>
    <w:rsid w:val="00001D5A"/>
    <w:rsid w:val="00003FBF"/>
    <w:rsid w:val="00005711"/>
    <w:rsid w:val="0000611D"/>
    <w:rsid w:val="00007A37"/>
    <w:rsid w:val="0001026D"/>
    <w:rsid w:val="00011794"/>
    <w:rsid w:val="00011A74"/>
    <w:rsid w:val="00011E35"/>
    <w:rsid w:val="00013896"/>
    <w:rsid w:val="00013955"/>
    <w:rsid w:val="00013A9E"/>
    <w:rsid w:val="00013B60"/>
    <w:rsid w:val="00014876"/>
    <w:rsid w:val="00016ED8"/>
    <w:rsid w:val="000175F2"/>
    <w:rsid w:val="00017A4F"/>
    <w:rsid w:val="00017DAD"/>
    <w:rsid w:val="00020024"/>
    <w:rsid w:val="00020483"/>
    <w:rsid w:val="0002051F"/>
    <w:rsid w:val="000212B2"/>
    <w:rsid w:val="00022028"/>
    <w:rsid w:val="000229F0"/>
    <w:rsid w:val="000232C0"/>
    <w:rsid w:val="0002382D"/>
    <w:rsid w:val="00024960"/>
    <w:rsid w:val="00024BAE"/>
    <w:rsid w:val="00024E9C"/>
    <w:rsid w:val="00024F1C"/>
    <w:rsid w:val="00025965"/>
    <w:rsid w:val="00025F4F"/>
    <w:rsid w:val="00026391"/>
    <w:rsid w:val="00026A8F"/>
    <w:rsid w:val="00026D93"/>
    <w:rsid w:val="00026DB5"/>
    <w:rsid w:val="000277D8"/>
    <w:rsid w:val="00027CCA"/>
    <w:rsid w:val="00027F79"/>
    <w:rsid w:val="00030B87"/>
    <w:rsid w:val="0003131C"/>
    <w:rsid w:val="00031946"/>
    <w:rsid w:val="00031952"/>
    <w:rsid w:val="00032916"/>
    <w:rsid w:val="00032AE9"/>
    <w:rsid w:val="00033047"/>
    <w:rsid w:val="00033061"/>
    <w:rsid w:val="00033352"/>
    <w:rsid w:val="00033A41"/>
    <w:rsid w:val="00033EEF"/>
    <w:rsid w:val="0003424D"/>
    <w:rsid w:val="00034545"/>
    <w:rsid w:val="0003617D"/>
    <w:rsid w:val="000377D7"/>
    <w:rsid w:val="00037EAE"/>
    <w:rsid w:val="00040679"/>
    <w:rsid w:val="00040B25"/>
    <w:rsid w:val="0004184C"/>
    <w:rsid w:val="00041F9D"/>
    <w:rsid w:val="000423CA"/>
    <w:rsid w:val="000426C0"/>
    <w:rsid w:val="00043F0E"/>
    <w:rsid w:val="000452E2"/>
    <w:rsid w:val="00045478"/>
    <w:rsid w:val="0004552A"/>
    <w:rsid w:val="00045C1F"/>
    <w:rsid w:val="00046A42"/>
    <w:rsid w:val="00052FD7"/>
    <w:rsid w:val="000531F1"/>
    <w:rsid w:val="00053BAC"/>
    <w:rsid w:val="00056037"/>
    <w:rsid w:val="0005610C"/>
    <w:rsid w:val="00057264"/>
    <w:rsid w:val="00057F9F"/>
    <w:rsid w:val="00060339"/>
    <w:rsid w:val="00060A87"/>
    <w:rsid w:val="00061F2D"/>
    <w:rsid w:val="0006285D"/>
    <w:rsid w:val="0006323A"/>
    <w:rsid w:val="000649D2"/>
    <w:rsid w:val="00065411"/>
    <w:rsid w:val="00065804"/>
    <w:rsid w:val="00065893"/>
    <w:rsid w:val="0006681D"/>
    <w:rsid w:val="000670BE"/>
    <w:rsid w:val="000670E3"/>
    <w:rsid w:val="0007116F"/>
    <w:rsid w:val="000715A8"/>
    <w:rsid w:val="00071AFE"/>
    <w:rsid w:val="000726AA"/>
    <w:rsid w:val="00072BD9"/>
    <w:rsid w:val="00073ECA"/>
    <w:rsid w:val="000754A3"/>
    <w:rsid w:val="000756BA"/>
    <w:rsid w:val="00075B5E"/>
    <w:rsid w:val="00075C5C"/>
    <w:rsid w:val="0007646E"/>
    <w:rsid w:val="000779AC"/>
    <w:rsid w:val="00077AB3"/>
    <w:rsid w:val="00077BD1"/>
    <w:rsid w:val="00080002"/>
    <w:rsid w:val="0008093C"/>
    <w:rsid w:val="00080AE5"/>
    <w:rsid w:val="0008102A"/>
    <w:rsid w:val="00081610"/>
    <w:rsid w:val="0008352C"/>
    <w:rsid w:val="00083DA8"/>
    <w:rsid w:val="00084CE7"/>
    <w:rsid w:val="000851AA"/>
    <w:rsid w:val="0008529B"/>
    <w:rsid w:val="000852F6"/>
    <w:rsid w:val="0008575F"/>
    <w:rsid w:val="00086A69"/>
    <w:rsid w:val="00087277"/>
    <w:rsid w:val="0009059F"/>
    <w:rsid w:val="000909E6"/>
    <w:rsid w:val="00090B4F"/>
    <w:rsid w:val="00091DFD"/>
    <w:rsid w:val="0009487B"/>
    <w:rsid w:val="000970D3"/>
    <w:rsid w:val="000A1326"/>
    <w:rsid w:val="000A1330"/>
    <w:rsid w:val="000A1BEA"/>
    <w:rsid w:val="000A1CC1"/>
    <w:rsid w:val="000A2734"/>
    <w:rsid w:val="000A37FF"/>
    <w:rsid w:val="000A3DFD"/>
    <w:rsid w:val="000A44DF"/>
    <w:rsid w:val="000A4E1F"/>
    <w:rsid w:val="000A53A4"/>
    <w:rsid w:val="000A5D99"/>
    <w:rsid w:val="000A7DFB"/>
    <w:rsid w:val="000B0340"/>
    <w:rsid w:val="000B10DF"/>
    <w:rsid w:val="000B1C28"/>
    <w:rsid w:val="000B3712"/>
    <w:rsid w:val="000B4C5E"/>
    <w:rsid w:val="000B4FDF"/>
    <w:rsid w:val="000B57B3"/>
    <w:rsid w:val="000B6070"/>
    <w:rsid w:val="000B6ACC"/>
    <w:rsid w:val="000B74BE"/>
    <w:rsid w:val="000B7684"/>
    <w:rsid w:val="000B77BD"/>
    <w:rsid w:val="000C0DB3"/>
    <w:rsid w:val="000C112C"/>
    <w:rsid w:val="000C136B"/>
    <w:rsid w:val="000C1DA4"/>
    <w:rsid w:val="000C30EE"/>
    <w:rsid w:val="000C48B5"/>
    <w:rsid w:val="000C4F49"/>
    <w:rsid w:val="000C58AC"/>
    <w:rsid w:val="000C5A36"/>
    <w:rsid w:val="000C61C3"/>
    <w:rsid w:val="000C6B7A"/>
    <w:rsid w:val="000C78D8"/>
    <w:rsid w:val="000C7F13"/>
    <w:rsid w:val="000D0236"/>
    <w:rsid w:val="000D2400"/>
    <w:rsid w:val="000D2468"/>
    <w:rsid w:val="000D2534"/>
    <w:rsid w:val="000D2EEA"/>
    <w:rsid w:val="000D4335"/>
    <w:rsid w:val="000D4C1E"/>
    <w:rsid w:val="000D61F4"/>
    <w:rsid w:val="000D722D"/>
    <w:rsid w:val="000D7812"/>
    <w:rsid w:val="000E183A"/>
    <w:rsid w:val="000E1883"/>
    <w:rsid w:val="000E20ED"/>
    <w:rsid w:val="000E214F"/>
    <w:rsid w:val="000E2280"/>
    <w:rsid w:val="000E23CC"/>
    <w:rsid w:val="000E24B1"/>
    <w:rsid w:val="000E3782"/>
    <w:rsid w:val="000E3EDF"/>
    <w:rsid w:val="000E61F0"/>
    <w:rsid w:val="000E7CCD"/>
    <w:rsid w:val="000F25EF"/>
    <w:rsid w:val="000F2E3F"/>
    <w:rsid w:val="000F30D3"/>
    <w:rsid w:val="000F43C4"/>
    <w:rsid w:val="000F4A63"/>
    <w:rsid w:val="000F60B1"/>
    <w:rsid w:val="000F7529"/>
    <w:rsid w:val="000F7967"/>
    <w:rsid w:val="00100118"/>
    <w:rsid w:val="0010037C"/>
    <w:rsid w:val="001013B0"/>
    <w:rsid w:val="001027CC"/>
    <w:rsid w:val="0010464D"/>
    <w:rsid w:val="00106629"/>
    <w:rsid w:val="00106C61"/>
    <w:rsid w:val="00107156"/>
    <w:rsid w:val="00107409"/>
    <w:rsid w:val="00107762"/>
    <w:rsid w:val="00110DD6"/>
    <w:rsid w:val="0011151E"/>
    <w:rsid w:val="00111AF4"/>
    <w:rsid w:val="00112041"/>
    <w:rsid w:val="0011225A"/>
    <w:rsid w:val="00112483"/>
    <w:rsid w:val="00112787"/>
    <w:rsid w:val="0011358A"/>
    <w:rsid w:val="00113DD3"/>
    <w:rsid w:val="00114521"/>
    <w:rsid w:val="0011589B"/>
    <w:rsid w:val="00115D5D"/>
    <w:rsid w:val="00116F6D"/>
    <w:rsid w:val="00117216"/>
    <w:rsid w:val="00120007"/>
    <w:rsid w:val="00120251"/>
    <w:rsid w:val="00120468"/>
    <w:rsid w:val="00120C30"/>
    <w:rsid w:val="00120E42"/>
    <w:rsid w:val="00121644"/>
    <w:rsid w:val="0012171A"/>
    <w:rsid w:val="001233B5"/>
    <w:rsid w:val="00123C0A"/>
    <w:rsid w:val="00124114"/>
    <w:rsid w:val="00124BCD"/>
    <w:rsid w:val="0012509C"/>
    <w:rsid w:val="001252A2"/>
    <w:rsid w:val="00125EA8"/>
    <w:rsid w:val="00125EF9"/>
    <w:rsid w:val="0012641A"/>
    <w:rsid w:val="00126F53"/>
    <w:rsid w:val="001276FD"/>
    <w:rsid w:val="00130E44"/>
    <w:rsid w:val="00131036"/>
    <w:rsid w:val="00131398"/>
    <w:rsid w:val="00131B85"/>
    <w:rsid w:val="00131DA5"/>
    <w:rsid w:val="001339A9"/>
    <w:rsid w:val="0013432C"/>
    <w:rsid w:val="00134B45"/>
    <w:rsid w:val="00134C62"/>
    <w:rsid w:val="00136DA6"/>
    <w:rsid w:val="001377EB"/>
    <w:rsid w:val="001417B2"/>
    <w:rsid w:val="0014287A"/>
    <w:rsid w:val="001428BA"/>
    <w:rsid w:val="00142A0F"/>
    <w:rsid w:val="00144074"/>
    <w:rsid w:val="0014422A"/>
    <w:rsid w:val="001448BD"/>
    <w:rsid w:val="00144AC2"/>
    <w:rsid w:val="00144F58"/>
    <w:rsid w:val="001456F5"/>
    <w:rsid w:val="00145A23"/>
    <w:rsid w:val="00146FEF"/>
    <w:rsid w:val="0014701C"/>
    <w:rsid w:val="00150ADE"/>
    <w:rsid w:val="001518C6"/>
    <w:rsid w:val="00154638"/>
    <w:rsid w:val="00154DE9"/>
    <w:rsid w:val="001574EA"/>
    <w:rsid w:val="0015763D"/>
    <w:rsid w:val="0015769A"/>
    <w:rsid w:val="00160021"/>
    <w:rsid w:val="00160097"/>
    <w:rsid w:val="00160446"/>
    <w:rsid w:val="00161372"/>
    <w:rsid w:val="00162649"/>
    <w:rsid w:val="00162971"/>
    <w:rsid w:val="00162A63"/>
    <w:rsid w:val="001636A9"/>
    <w:rsid w:val="001641E8"/>
    <w:rsid w:val="00165D3B"/>
    <w:rsid w:val="00166086"/>
    <w:rsid w:val="001671DE"/>
    <w:rsid w:val="00167C8F"/>
    <w:rsid w:val="00167D5B"/>
    <w:rsid w:val="00170246"/>
    <w:rsid w:val="001704C4"/>
    <w:rsid w:val="001707B6"/>
    <w:rsid w:val="001707CA"/>
    <w:rsid w:val="00170FD9"/>
    <w:rsid w:val="001721DD"/>
    <w:rsid w:val="00173561"/>
    <w:rsid w:val="001735A8"/>
    <w:rsid w:val="00174573"/>
    <w:rsid w:val="0017539B"/>
    <w:rsid w:val="00175D9E"/>
    <w:rsid w:val="00176E9A"/>
    <w:rsid w:val="00176E9E"/>
    <w:rsid w:val="00181011"/>
    <w:rsid w:val="001823B1"/>
    <w:rsid w:val="001841AD"/>
    <w:rsid w:val="0018516A"/>
    <w:rsid w:val="00185F19"/>
    <w:rsid w:val="001865C1"/>
    <w:rsid w:val="001878DC"/>
    <w:rsid w:val="00187E6C"/>
    <w:rsid w:val="00190752"/>
    <w:rsid w:val="00191050"/>
    <w:rsid w:val="0019105D"/>
    <w:rsid w:val="00191594"/>
    <w:rsid w:val="001921D9"/>
    <w:rsid w:val="0019329D"/>
    <w:rsid w:val="0019393A"/>
    <w:rsid w:val="0019514A"/>
    <w:rsid w:val="001951DB"/>
    <w:rsid w:val="00195DA2"/>
    <w:rsid w:val="00196084"/>
    <w:rsid w:val="00196093"/>
    <w:rsid w:val="00197131"/>
    <w:rsid w:val="001975C6"/>
    <w:rsid w:val="0019781A"/>
    <w:rsid w:val="00197C41"/>
    <w:rsid w:val="00197C46"/>
    <w:rsid w:val="001A0BC8"/>
    <w:rsid w:val="001A186B"/>
    <w:rsid w:val="001A1F0C"/>
    <w:rsid w:val="001A2059"/>
    <w:rsid w:val="001A29ED"/>
    <w:rsid w:val="001A37B9"/>
    <w:rsid w:val="001A4B4A"/>
    <w:rsid w:val="001A51D9"/>
    <w:rsid w:val="001A5816"/>
    <w:rsid w:val="001A6119"/>
    <w:rsid w:val="001A6B91"/>
    <w:rsid w:val="001A6BD1"/>
    <w:rsid w:val="001A6E31"/>
    <w:rsid w:val="001A72FD"/>
    <w:rsid w:val="001A759A"/>
    <w:rsid w:val="001A7948"/>
    <w:rsid w:val="001A7BFE"/>
    <w:rsid w:val="001B0908"/>
    <w:rsid w:val="001B0AB1"/>
    <w:rsid w:val="001B24B4"/>
    <w:rsid w:val="001B2638"/>
    <w:rsid w:val="001B3E63"/>
    <w:rsid w:val="001B4EE5"/>
    <w:rsid w:val="001B5517"/>
    <w:rsid w:val="001B57EC"/>
    <w:rsid w:val="001B5E2E"/>
    <w:rsid w:val="001B6E96"/>
    <w:rsid w:val="001C003B"/>
    <w:rsid w:val="001C0402"/>
    <w:rsid w:val="001C06DD"/>
    <w:rsid w:val="001C10BD"/>
    <w:rsid w:val="001C1B81"/>
    <w:rsid w:val="001C1DBE"/>
    <w:rsid w:val="001C232F"/>
    <w:rsid w:val="001C259D"/>
    <w:rsid w:val="001C3E49"/>
    <w:rsid w:val="001C3FBB"/>
    <w:rsid w:val="001C47BB"/>
    <w:rsid w:val="001C4C18"/>
    <w:rsid w:val="001C4E37"/>
    <w:rsid w:val="001C5CBA"/>
    <w:rsid w:val="001C5CBB"/>
    <w:rsid w:val="001C5DA0"/>
    <w:rsid w:val="001C5EA3"/>
    <w:rsid w:val="001C6137"/>
    <w:rsid w:val="001C6FDF"/>
    <w:rsid w:val="001C7112"/>
    <w:rsid w:val="001C7597"/>
    <w:rsid w:val="001D02A2"/>
    <w:rsid w:val="001D0AAD"/>
    <w:rsid w:val="001D290C"/>
    <w:rsid w:val="001D2D1D"/>
    <w:rsid w:val="001D2E88"/>
    <w:rsid w:val="001D3983"/>
    <w:rsid w:val="001D5346"/>
    <w:rsid w:val="001D5A81"/>
    <w:rsid w:val="001D5CD0"/>
    <w:rsid w:val="001D5D9C"/>
    <w:rsid w:val="001D77FD"/>
    <w:rsid w:val="001D7C0B"/>
    <w:rsid w:val="001E0297"/>
    <w:rsid w:val="001E02A5"/>
    <w:rsid w:val="001E1220"/>
    <w:rsid w:val="001E1B7A"/>
    <w:rsid w:val="001E20A2"/>
    <w:rsid w:val="001E3BB9"/>
    <w:rsid w:val="001E418D"/>
    <w:rsid w:val="001E4E7E"/>
    <w:rsid w:val="001E5D39"/>
    <w:rsid w:val="001E5F43"/>
    <w:rsid w:val="001E6132"/>
    <w:rsid w:val="001E61E8"/>
    <w:rsid w:val="001E621A"/>
    <w:rsid w:val="001E6421"/>
    <w:rsid w:val="001E76A8"/>
    <w:rsid w:val="001E771F"/>
    <w:rsid w:val="001F0018"/>
    <w:rsid w:val="001F0BC6"/>
    <w:rsid w:val="001F0DFF"/>
    <w:rsid w:val="001F1E0B"/>
    <w:rsid w:val="001F1FE1"/>
    <w:rsid w:val="001F2D9B"/>
    <w:rsid w:val="001F3435"/>
    <w:rsid w:val="001F4841"/>
    <w:rsid w:val="001F6D5A"/>
    <w:rsid w:val="001F7250"/>
    <w:rsid w:val="002005DE"/>
    <w:rsid w:val="0020153A"/>
    <w:rsid w:val="00201891"/>
    <w:rsid w:val="00201A37"/>
    <w:rsid w:val="00201F50"/>
    <w:rsid w:val="002030A1"/>
    <w:rsid w:val="00203649"/>
    <w:rsid w:val="002056B0"/>
    <w:rsid w:val="00206C67"/>
    <w:rsid w:val="00207A6E"/>
    <w:rsid w:val="00210A1B"/>
    <w:rsid w:val="0021137C"/>
    <w:rsid w:val="00211A07"/>
    <w:rsid w:val="0021201F"/>
    <w:rsid w:val="0021243A"/>
    <w:rsid w:val="00212880"/>
    <w:rsid w:val="00212D22"/>
    <w:rsid w:val="0021323D"/>
    <w:rsid w:val="002140F2"/>
    <w:rsid w:val="00214ACB"/>
    <w:rsid w:val="002155CC"/>
    <w:rsid w:val="0021569F"/>
    <w:rsid w:val="00216588"/>
    <w:rsid w:val="002165A1"/>
    <w:rsid w:val="002175C4"/>
    <w:rsid w:val="00217931"/>
    <w:rsid w:val="00217F0F"/>
    <w:rsid w:val="00220076"/>
    <w:rsid w:val="002217D7"/>
    <w:rsid w:val="002229AE"/>
    <w:rsid w:val="002240BA"/>
    <w:rsid w:val="00224237"/>
    <w:rsid w:val="002247A6"/>
    <w:rsid w:val="0022489B"/>
    <w:rsid w:val="002251EE"/>
    <w:rsid w:val="002256B4"/>
    <w:rsid w:val="00226500"/>
    <w:rsid w:val="00226DDA"/>
    <w:rsid w:val="0022760F"/>
    <w:rsid w:val="002306E5"/>
    <w:rsid w:val="002320CC"/>
    <w:rsid w:val="002320FB"/>
    <w:rsid w:val="00233821"/>
    <w:rsid w:val="002341E0"/>
    <w:rsid w:val="00234EE3"/>
    <w:rsid w:val="00235526"/>
    <w:rsid w:val="002355B4"/>
    <w:rsid w:val="00235D8F"/>
    <w:rsid w:val="00236355"/>
    <w:rsid w:val="00236691"/>
    <w:rsid w:val="00236FE0"/>
    <w:rsid w:val="002376FE"/>
    <w:rsid w:val="002400A3"/>
    <w:rsid w:val="00240193"/>
    <w:rsid w:val="002402C4"/>
    <w:rsid w:val="00240358"/>
    <w:rsid w:val="002405C7"/>
    <w:rsid w:val="00240E72"/>
    <w:rsid w:val="00240F64"/>
    <w:rsid w:val="00241767"/>
    <w:rsid w:val="00243E0B"/>
    <w:rsid w:val="00244E00"/>
    <w:rsid w:val="00245B61"/>
    <w:rsid w:val="00245C5A"/>
    <w:rsid w:val="002472CB"/>
    <w:rsid w:val="0024745F"/>
    <w:rsid w:val="00251BB0"/>
    <w:rsid w:val="00251F8B"/>
    <w:rsid w:val="00253143"/>
    <w:rsid w:val="00253D60"/>
    <w:rsid w:val="002545FA"/>
    <w:rsid w:val="00255119"/>
    <w:rsid w:val="00255AAA"/>
    <w:rsid w:val="00255B82"/>
    <w:rsid w:val="00256387"/>
    <w:rsid w:val="00260008"/>
    <w:rsid w:val="00262ABE"/>
    <w:rsid w:val="00263C55"/>
    <w:rsid w:val="0026493F"/>
    <w:rsid w:val="002657E6"/>
    <w:rsid w:val="00265E68"/>
    <w:rsid w:val="00266755"/>
    <w:rsid w:val="00266B35"/>
    <w:rsid w:val="00267152"/>
    <w:rsid w:val="0027029D"/>
    <w:rsid w:val="002703B2"/>
    <w:rsid w:val="00270A55"/>
    <w:rsid w:val="00271B86"/>
    <w:rsid w:val="00272C4C"/>
    <w:rsid w:val="00272EF9"/>
    <w:rsid w:val="00273340"/>
    <w:rsid w:val="00273DC9"/>
    <w:rsid w:val="00273EFB"/>
    <w:rsid w:val="00275A97"/>
    <w:rsid w:val="00276767"/>
    <w:rsid w:val="0027690A"/>
    <w:rsid w:val="00276992"/>
    <w:rsid w:val="00277221"/>
    <w:rsid w:val="002776A9"/>
    <w:rsid w:val="002809C2"/>
    <w:rsid w:val="00280E48"/>
    <w:rsid w:val="00281047"/>
    <w:rsid w:val="00281319"/>
    <w:rsid w:val="002824C6"/>
    <w:rsid w:val="00282638"/>
    <w:rsid w:val="002826F8"/>
    <w:rsid w:val="00282933"/>
    <w:rsid w:val="002834D2"/>
    <w:rsid w:val="00284252"/>
    <w:rsid w:val="002848DD"/>
    <w:rsid w:val="002852FF"/>
    <w:rsid w:val="00285687"/>
    <w:rsid w:val="00286163"/>
    <w:rsid w:val="00287638"/>
    <w:rsid w:val="00287778"/>
    <w:rsid w:val="00290335"/>
    <w:rsid w:val="00290B99"/>
    <w:rsid w:val="00290F96"/>
    <w:rsid w:val="00292296"/>
    <w:rsid w:val="00293286"/>
    <w:rsid w:val="00293543"/>
    <w:rsid w:val="00293826"/>
    <w:rsid w:val="00293A41"/>
    <w:rsid w:val="0029452B"/>
    <w:rsid w:val="00294863"/>
    <w:rsid w:val="00295FAC"/>
    <w:rsid w:val="002969B5"/>
    <w:rsid w:val="002A09B9"/>
    <w:rsid w:val="002A0BEF"/>
    <w:rsid w:val="002A15F6"/>
    <w:rsid w:val="002A28F9"/>
    <w:rsid w:val="002A2994"/>
    <w:rsid w:val="002A2F90"/>
    <w:rsid w:val="002A3F22"/>
    <w:rsid w:val="002A5338"/>
    <w:rsid w:val="002A5375"/>
    <w:rsid w:val="002A5598"/>
    <w:rsid w:val="002A59A3"/>
    <w:rsid w:val="002A5A58"/>
    <w:rsid w:val="002A77D8"/>
    <w:rsid w:val="002A7B50"/>
    <w:rsid w:val="002B08D9"/>
    <w:rsid w:val="002B08E5"/>
    <w:rsid w:val="002B1AB2"/>
    <w:rsid w:val="002B1F16"/>
    <w:rsid w:val="002B26D0"/>
    <w:rsid w:val="002B2D62"/>
    <w:rsid w:val="002B2E81"/>
    <w:rsid w:val="002B34FE"/>
    <w:rsid w:val="002B35D4"/>
    <w:rsid w:val="002B36D4"/>
    <w:rsid w:val="002B489E"/>
    <w:rsid w:val="002B517F"/>
    <w:rsid w:val="002B6DC1"/>
    <w:rsid w:val="002B7B8B"/>
    <w:rsid w:val="002B7E81"/>
    <w:rsid w:val="002C137F"/>
    <w:rsid w:val="002C327C"/>
    <w:rsid w:val="002C4136"/>
    <w:rsid w:val="002C4C6A"/>
    <w:rsid w:val="002C5005"/>
    <w:rsid w:val="002C54D9"/>
    <w:rsid w:val="002C576E"/>
    <w:rsid w:val="002C59C3"/>
    <w:rsid w:val="002C6107"/>
    <w:rsid w:val="002C6871"/>
    <w:rsid w:val="002C6BDD"/>
    <w:rsid w:val="002D09AB"/>
    <w:rsid w:val="002D1217"/>
    <w:rsid w:val="002D1549"/>
    <w:rsid w:val="002D1E4B"/>
    <w:rsid w:val="002D1EB9"/>
    <w:rsid w:val="002D398B"/>
    <w:rsid w:val="002D3B92"/>
    <w:rsid w:val="002D5196"/>
    <w:rsid w:val="002D60AB"/>
    <w:rsid w:val="002D6411"/>
    <w:rsid w:val="002D7103"/>
    <w:rsid w:val="002E1B1A"/>
    <w:rsid w:val="002E27A0"/>
    <w:rsid w:val="002E2AB4"/>
    <w:rsid w:val="002E3C84"/>
    <w:rsid w:val="002E3DA3"/>
    <w:rsid w:val="002E49B9"/>
    <w:rsid w:val="002E598B"/>
    <w:rsid w:val="002E7BE2"/>
    <w:rsid w:val="002E7C9C"/>
    <w:rsid w:val="002F1232"/>
    <w:rsid w:val="002F131F"/>
    <w:rsid w:val="002F2729"/>
    <w:rsid w:val="002F3631"/>
    <w:rsid w:val="002F3B04"/>
    <w:rsid w:val="002F59B7"/>
    <w:rsid w:val="002F5AED"/>
    <w:rsid w:val="002F603F"/>
    <w:rsid w:val="002F64CE"/>
    <w:rsid w:val="002F78E2"/>
    <w:rsid w:val="00301787"/>
    <w:rsid w:val="00301ED9"/>
    <w:rsid w:val="00302290"/>
    <w:rsid w:val="00303511"/>
    <w:rsid w:val="00303694"/>
    <w:rsid w:val="00303977"/>
    <w:rsid w:val="003039F9"/>
    <w:rsid w:val="00304CAB"/>
    <w:rsid w:val="00304D49"/>
    <w:rsid w:val="00306B42"/>
    <w:rsid w:val="00307574"/>
    <w:rsid w:val="003105CF"/>
    <w:rsid w:val="00310E04"/>
    <w:rsid w:val="00311077"/>
    <w:rsid w:val="00311840"/>
    <w:rsid w:val="00311B55"/>
    <w:rsid w:val="00312638"/>
    <w:rsid w:val="00312714"/>
    <w:rsid w:val="00312815"/>
    <w:rsid w:val="00312FE2"/>
    <w:rsid w:val="00313A84"/>
    <w:rsid w:val="00313D82"/>
    <w:rsid w:val="00313F72"/>
    <w:rsid w:val="00313FC0"/>
    <w:rsid w:val="00314106"/>
    <w:rsid w:val="00314C3F"/>
    <w:rsid w:val="00314D42"/>
    <w:rsid w:val="0031523E"/>
    <w:rsid w:val="00317E8C"/>
    <w:rsid w:val="0032005B"/>
    <w:rsid w:val="00321941"/>
    <w:rsid w:val="0032263D"/>
    <w:rsid w:val="00322677"/>
    <w:rsid w:val="00322EFE"/>
    <w:rsid w:val="0032358C"/>
    <w:rsid w:val="0032452B"/>
    <w:rsid w:val="00325719"/>
    <w:rsid w:val="0032611B"/>
    <w:rsid w:val="0032643F"/>
    <w:rsid w:val="00327289"/>
    <w:rsid w:val="00331C8A"/>
    <w:rsid w:val="00331E77"/>
    <w:rsid w:val="00333916"/>
    <w:rsid w:val="00333BD9"/>
    <w:rsid w:val="003352A9"/>
    <w:rsid w:val="003366B7"/>
    <w:rsid w:val="00336763"/>
    <w:rsid w:val="00336C15"/>
    <w:rsid w:val="003374B4"/>
    <w:rsid w:val="00337E23"/>
    <w:rsid w:val="00341022"/>
    <w:rsid w:val="00341956"/>
    <w:rsid w:val="003423B0"/>
    <w:rsid w:val="00342A1E"/>
    <w:rsid w:val="00342BDC"/>
    <w:rsid w:val="00343982"/>
    <w:rsid w:val="00344501"/>
    <w:rsid w:val="00344554"/>
    <w:rsid w:val="0034460F"/>
    <w:rsid w:val="00344A22"/>
    <w:rsid w:val="00344BEA"/>
    <w:rsid w:val="00345136"/>
    <w:rsid w:val="0034563B"/>
    <w:rsid w:val="00345C87"/>
    <w:rsid w:val="003461A1"/>
    <w:rsid w:val="00346805"/>
    <w:rsid w:val="00346E0E"/>
    <w:rsid w:val="003470FB"/>
    <w:rsid w:val="00347556"/>
    <w:rsid w:val="00347DF9"/>
    <w:rsid w:val="003502E6"/>
    <w:rsid w:val="003511C9"/>
    <w:rsid w:val="00351979"/>
    <w:rsid w:val="00352747"/>
    <w:rsid w:val="00353011"/>
    <w:rsid w:val="00353055"/>
    <w:rsid w:val="0035495F"/>
    <w:rsid w:val="00354F40"/>
    <w:rsid w:val="003556F0"/>
    <w:rsid w:val="00355D06"/>
    <w:rsid w:val="00355E6C"/>
    <w:rsid w:val="00356692"/>
    <w:rsid w:val="00356F1F"/>
    <w:rsid w:val="003576E7"/>
    <w:rsid w:val="003601CC"/>
    <w:rsid w:val="00360754"/>
    <w:rsid w:val="00360AD2"/>
    <w:rsid w:val="00360D35"/>
    <w:rsid w:val="00361687"/>
    <w:rsid w:val="00361D20"/>
    <w:rsid w:val="003627B1"/>
    <w:rsid w:val="00363724"/>
    <w:rsid w:val="00364102"/>
    <w:rsid w:val="00364268"/>
    <w:rsid w:val="00364655"/>
    <w:rsid w:val="00364C94"/>
    <w:rsid w:val="003655B1"/>
    <w:rsid w:val="003659EA"/>
    <w:rsid w:val="00366603"/>
    <w:rsid w:val="00366986"/>
    <w:rsid w:val="00366B41"/>
    <w:rsid w:val="00367093"/>
    <w:rsid w:val="003677F6"/>
    <w:rsid w:val="003708C7"/>
    <w:rsid w:val="00370ED2"/>
    <w:rsid w:val="00370FCB"/>
    <w:rsid w:val="003724C9"/>
    <w:rsid w:val="003731B7"/>
    <w:rsid w:val="00373980"/>
    <w:rsid w:val="00373C5D"/>
    <w:rsid w:val="0037470A"/>
    <w:rsid w:val="00375894"/>
    <w:rsid w:val="003760CF"/>
    <w:rsid w:val="003761F3"/>
    <w:rsid w:val="00376B91"/>
    <w:rsid w:val="003770A2"/>
    <w:rsid w:val="00381ABE"/>
    <w:rsid w:val="00382B0C"/>
    <w:rsid w:val="00382BB3"/>
    <w:rsid w:val="00383818"/>
    <w:rsid w:val="003839FD"/>
    <w:rsid w:val="003848E3"/>
    <w:rsid w:val="003855B3"/>
    <w:rsid w:val="003856C4"/>
    <w:rsid w:val="003857B0"/>
    <w:rsid w:val="00385DD2"/>
    <w:rsid w:val="003869F4"/>
    <w:rsid w:val="00390D4B"/>
    <w:rsid w:val="00391031"/>
    <w:rsid w:val="00391040"/>
    <w:rsid w:val="00391B57"/>
    <w:rsid w:val="00392D1F"/>
    <w:rsid w:val="00392E68"/>
    <w:rsid w:val="00393C51"/>
    <w:rsid w:val="00394AF9"/>
    <w:rsid w:val="00394F3B"/>
    <w:rsid w:val="003958AA"/>
    <w:rsid w:val="003968A9"/>
    <w:rsid w:val="003970D2"/>
    <w:rsid w:val="0039762E"/>
    <w:rsid w:val="00397985"/>
    <w:rsid w:val="003979D0"/>
    <w:rsid w:val="003A0010"/>
    <w:rsid w:val="003A0CC0"/>
    <w:rsid w:val="003A0D7C"/>
    <w:rsid w:val="003A0EBA"/>
    <w:rsid w:val="003A0F9E"/>
    <w:rsid w:val="003A1667"/>
    <w:rsid w:val="003A190F"/>
    <w:rsid w:val="003A21A8"/>
    <w:rsid w:val="003A2377"/>
    <w:rsid w:val="003A2B28"/>
    <w:rsid w:val="003A3AF5"/>
    <w:rsid w:val="003A4473"/>
    <w:rsid w:val="003A5309"/>
    <w:rsid w:val="003A619D"/>
    <w:rsid w:val="003A6736"/>
    <w:rsid w:val="003A6AA9"/>
    <w:rsid w:val="003A6D83"/>
    <w:rsid w:val="003B0BBF"/>
    <w:rsid w:val="003B172A"/>
    <w:rsid w:val="003B2445"/>
    <w:rsid w:val="003B2693"/>
    <w:rsid w:val="003B304D"/>
    <w:rsid w:val="003B348A"/>
    <w:rsid w:val="003B38B4"/>
    <w:rsid w:val="003B4716"/>
    <w:rsid w:val="003B4D4B"/>
    <w:rsid w:val="003B4D9E"/>
    <w:rsid w:val="003B58FC"/>
    <w:rsid w:val="003B5943"/>
    <w:rsid w:val="003C06AC"/>
    <w:rsid w:val="003C2694"/>
    <w:rsid w:val="003C31A0"/>
    <w:rsid w:val="003C42A9"/>
    <w:rsid w:val="003C5523"/>
    <w:rsid w:val="003C59C0"/>
    <w:rsid w:val="003C6394"/>
    <w:rsid w:val="003C6547"/>
    <w:rsid w:val="003C6B12"/>
    <w:rsid w:val="003C76DA"/>
    <w:rsid w:val="003C7A13"/>
    <w:rsid w:val="003C7E5D"/>
    <w:rsid w:val="003D04B4"/>
    <w:rsid w:val="003D15F9"/>
    <w:rsid w:val="003D1641"/>
    <w:rsid w:val="003D1D60"/>
    <w:rsid w:val="003D1E61"/>
    <w:rsid w:val="003D1FBE"/>
    <w:rsid w:val="003D2491"/>
    <w:rsid w:val="003D2C72"/>
    <w:rsid w:val="003D2E50"/>
    <w:rsid w:val="003D3933"/>
    <w:rsid w:val="003D4C38"/>
    <w:rsid w:val="003D5413"/>
    <w:rsid w:val="003D5E61"/>
    <w:rsid w:val="003D6142"/>
    <w:rsid w:val="003D62D2"/>
    <w:rsid w:val="003E0103"/>
    <w:rsid w:val="003E1B6D"/>
    <w:rsid w:val="003E2AA0"/>
    <w:rsid w:val="003E2B58"/>
    <w:rsid w:val="003E3570"/>
    <w:rsid w:val="003E3784"/>
    <w:rsid w:val="003E43F6"/>
    <w:rsid w:val="003E49D2"/>
    <w:rsid w:val="003E5129"/>
    <w:rsid w:val="003E568E"/>
    <w:rsid w:val="003E56CD"/>
    <w:rsid w:val="003E5848"/>
    <w:rsid w:val="003E5F4D"/>
    <w:rsid w:val="003E6019"/>
    <w:rsid w:val="003E6A17"/>
    <w:rsid w:val="003E7246"/>
    <w:rsid w:val="003E72B3"/>
    <w:rsid w:val="003E7A6C"/>
    <w:rsid w:val="003F0471"/>
    <w:rsid w:val="003F0732"/>
    <w:rsid w:val="003F1346"/>
    <w:rsid w:val="003F1608"/>
    <w:rsid w:val="003F2882"/>
    <w:rsid w:val="003F2CAB"/>
    <w:rsid w:val="003F31E1"/>
    <w:rsid w:val="003F4222"/>
    <w:rsid w:val="003F4584"/>
    <w:rsid w:val="003F45CA"/>
    <w:rsid w:val="003F48E1"/>
    <w:rsid w:val="003F4DD1"/>
    <w:rsid w:val="003F4F74"/>
    <w:rsid w:val="003F53C3"/>
    <w:rsid w:val="003F6634"/>
    <w:rsid w:val="0040127C"/>
    <w:rsid w:val="00401759"/>
    <w:rsid w:val="004025BF"/>
    <w:rsid w:val="00402743"/>
    <w:rsid w:val="004029E3"/>
    <w:rsid w:val="00402E46"/>
    <w:rsid w:val="004030F6"/>
    <w:rsid w:val="00403613"/>
    <w:rsid w:val="00403C75"/>
    <w:rsid w:val="004041CB"/>
    <w:rsid w:val="00405987"/>
    <w:rsid w:val="00406D2C"/>
    <w:rsid w:val="00410177"/>
    <w:rsid w:val="00410BC7"/>
    <w:rsid w:val="004112BC"/>
    <w:rsid w:val="00411903"/>
    <w:rsid w:val="00411D34"/>
    <w:rsid w:val="004120C7"/>
    <w:rsid w:val="00412660"/>
    <w:rsid w:val="00412F39"/>
    <w:rsid w:val="00413176"/>
    <w:rsid w:val="004136CD"/>
    <w:rsid w:val="00414717"/>
    <w:rsid w:val="0041491D"/>
    <w:rsid w:val="00414930"/>
    <w:rsid w:val="00414A29"/>
    <w:rsid w:val="00414FB4"/>
    <w:rsid w:val="00415D28"/>
    <w:rsid w:val="00416176"/>
    <w:rsid w:val="00416BFB"/>
    <w:rsid w:val="00417402"/>
    <w:rsid w:val="00420231"/>
    <w:rsid w:val="00420309"/>
    <w:rsid w:val="00420618"/>
    <w:rsid w:val="00421E7E"/>
    <w:rsid w:val="00423E16"/>
    <w:rsid w:val="004256D7"/>
    <w:rsid w:val="00425A36"/>
    <w:rsid w:val="00426634"/>
    <w:rsid w:val="00426B29"/>
    <w:rsid w:val="00427076"/>
    <w:rsid w:val="0042720F"/>
    <w:rsid w:val="00427394"/>
    <w:rsid w:val="00427ABD"/>
    <w:rsid w:val="00427E18"/>
    <w:rsid w:val="0043138E"/>
    <w:rsid w:val="00431ABD"/>
    <w:rsid w:val="00431C59"/>
    <w:rsid w:val="00431CE9"/>
    <w:rsid w:val="00433AE2"/>
    <w:rsid w:val="004355C2"/>
    <w:rsid w:val="004368BC"/>
    <w:rsid w:val="00436B74"/>
    <w:rsid w:val="00437C40"/>
    <w:rsid w:val="00441172"/>
    <w:rsid w:val="00441276"/>
    <w:rsid w:val="0044259F"/>
    <w:rsid w:val="00442EBC"/>
    <w:rsid w:val="004431D2"/>
    <w:rsid w:val="00443216"/>
    <w:rsid w:val="00443443"/>
    <w:rsid w:val="00443925"/>
    <w:rsid w:val="004453C1"/>
    <w:rsid w:val="0044571C"/>
    <w:rsid w:val="0044796F"/>
    <w:rsid w:val="00447D3E"/>
    <w:rsid w:val="00447FA7"/>
    <w:rsid w:val="0045122C"/>
    <w:rsid w:val="00451287"/>
    <w:rsid w:val="00451E4B"/>
    <w:rsid w:val="00452071"/>
    <w:rsid w:val="00453E14"/>
    <w:rsid w:val="00455965"/>
    <w:rsid w:val="004578B5"/>
    <w:rsid w:val="0046057A"/>
    <w:rsid w:val="00460AF2"/>
    <w:rsid w:val="004612F3"/>
    <w:rsid w:val="00461780"/>
    <w:rsid w:val="004618F2"/>
    <w:rsid w:val="00462207"/>
    <w:rsid w:val="0046234C"/>
    <w:rsid w:val="00462DDA"/>
    <w:rsid w:val="00463384"/>
    <w:rsid w:val="0046560F"/>
    <w:rsid w:val="00466E91"/>
    <w:rsid w:val="00467201"/>
    <w:rsid w:val="00467CC6"/>
    <w:rsid w:val="004702DF"/>
    <w:rsid w:val="00470E40"/>
    <w:rsid w:val="004711DE"/>
    <w:rsid w:val="004715AB"/>
    <w:rsid w:val="004719E4"/>
    <w:rsid w:val="004721A2"/>
    <w:rsid w:val="004722A8"/>
    <w:rsid w:val="00472802"/>
    <w:rsid w:val="004733C4"/>
    <w:rsid w:val="00473945"/>
    <w:rsid w:val="004740C3"/>
    <w:rsid w:val="004743AD"/>
    <w:rsid w:val="004745DB"/>
    <w:rsid w:val="004749E8"/>
    <w:rsid w:val="004774B3"/>
    <w:rsid w:val="00477F57"/>
    <w:rsid w:val="00480031"/>
    <w:rsid w:val="0048155F"/>
    <w:rsid w:val="004819AB"/>
    <w:rsid w:val="004819F9"/>
    <w:rsid w:val="00482558"/>
    <w:rsid w:val="0048290B"/>
    <w:rsid w:val="004837ED"/>
    <w:rsid w:val="00483AC9"/>
    <w:rsid w:val="00483CEA"/>
    <w:rsid w:val="00485E5C"/>
    <w:rsid w:val="00485EA5"/>
    <w:rsid w:val="00486806"/>
    <w:rsid w:val="00486B39"/>
    <w:rsid w:val="004873B5"/>
    <w:rsid w:val="00487532"/>
    <w:rsid w:val="00487EB1"/>
    <w:rsid w:val="00491169"/>
    <w:rsid w:val="004913A2"/>
    <w:rsid w:val="0049199E"/>
    <w:rsid w:val="00491B84"/>
    <w:rsid w:val="0049286A"/>
    <w:rsid w:val="004932B0"/>
    <w:rsid w:val="0049400E"/>
    <w:rsid w:val="0049429B"/>
    <w:rsid w:val="00494B1B"/>
    <w:rsid w:val="00494FBA"/>
    <w:rsid w:val="00495D26"/>
    <w:rsid w:val="00495D76"/>
    <w:rsid w:val="0049700C"/>
    <w:rsid w:val="00497FF1"/>
    <w:rsid w:val="004A026E"/>
    <w:rsid w:val="004A1768"/>
    <w:rsid w:val="004A2188"/>
    <w:rsid w:val="004A2E07"/>
    <w:rsid w:val="004A311D"/>
    <w:rsid w:val="004A329B"/>
    <w:rsid w:val="004A3355"/>
    <w:rsid w:val="004A3426"/>
    <w:rsid w:val="004A5C2F"/>
    <w:rsid w:val="004A5FF2"/>
    <w:rsid w:val="004A6330"/>
    <w:rsid w:val="004A7273"/>
    <w:rsid w:val="004A75A7"/>
    <w:rsid w:val="004A794D"/>
    <w:rsid w:val="004B19D0"/>
    <w:rsid w:val="004B2116"/>
    <w:rsid w:val="004B2B66"/>
    <w:rsid w:val="004B2C74"/>
    <w:rsid w:val="004B2F69"/>
    <w:rsid w:val="004B361E"/>
    <w:rsid w:val="004B41E1"/>
    <w:rsid w:val="004B4443"/>
    <w:rsid w:val="004B4D97"/>
    <w:rsid w:val="004B4F5B"/>
    <w:rsid w:val="004B5191"/>
    <w:rsid w:val="004B53E5"/>
    <w:rsid w:val="004B591E"/>
    <w:rsid w:val="004B69B4"/>
    <w:rsid w:val="004B6B15"/>
    <w:rsid w:val="004B6BDC"/>
    <w:rsid w:val="004B7C79"/>
    <w:rsid w:val="004C0418"/>
    <w:rsid w:val="004C0DF9"/>
    <w:rsid w:val="004C1B8D"/>
    <w:rsid w:val="004C1FED"/>
    <w:rsid w:val="004C20C5"/>
    <w:rsid w:val="004C39E0"/>
    <w:rsid w:val="004C4438"/>
    <w:rsid w:val="004C5009"/>
    <w:rsid w:val="004C5498"/>
    <w:rsid w:val="004C54D2"/>
    <w:rsid w:val="004C6617"/>
    <w:rsid w:val="004C72BF"/>
    <w:rsid w:val="004D09CD"/>
    <w:rsid w:val="004D25F5"/>
    <w:rsid w:val="004D2C7E"/>
    <w:rsid w:val="004D2D45"/>
    <w:rsid w:val="004D4AC7"/>
    <w:rsid w:val="004D4C25"/>
    <w:rsid w:val="004D4C7D"/>
    <w:rsid w:val="004D708E"/>
    <w:rsid w:val="004D73C3"/>
    <w:rsid w:val="004D7979"/>
    <w:rsid w:val="004D7ECC"/>
    <w:rsid w:val="004E1B34"/>
    <w:rsid w:val="004E2237"/>
    <w:rsid w:val="004E2FEA"/>
    <w:rsid w:val="004E40B8"/>
    <w:rsid w:val="004E4BC8"/>
    <w:rsid w:val="004E4D17"/>
    <w:rsid w:val="004E54F7"/>
    <w:rsid w:val="004E6BE9"/>
    <w:rsid w:val="004E6E9B"/>
    <w:rsid w:val="004E72C6"/>
    <w:rsid w:val="004E736C"/>
    <w:rsid w:val="004E7489"/>
    <w:rsid w:val="004F0393"/>
    <w:rsid w:val="004F03C9"/>
    <w:rsid w:val="004F0492"/>
    <w:rsid w:val="004F08B5"/>
    <w:rsid w:val="004F09D5"/>
    <w:rsid w:val="004F1B0F"/>
    <w:rsid w:val="004F1B76"/>
    <w:rsid w:val="004F2A4E"/>
    <w:rsid w:val="004F3E70"/>
    <w:rsid w:val="004F40AC"/>
    <w:rsid w:val="004F5EB2"/>
    <w:rsid w:val="004F5F85"/>
    <w:rsid w:val="004F679B"/>
    <w:rsid w:val="004F6912"/>
    <w:rsid w:val="00500C07"/>
    <w:rsid w:val="00501B57"/>
    <w:rsid w:val="0050214F"/>
    <w:rsid w:val="00503246"/>
    <w:rsid w:val="0050326A"/>
    <w:rsid w:val="00504739"/>
    <w:rsid w:val="0050503C"/>
    <w:rsid w:val="00505141"/>
    <w:rsid w:val="00505A47"/>
    <w:rsid w:val="00505E9C"/>
    <w:rsid w:val="00506408"/>
    <w:rsid w:val="00510BC7"/>
    <w:rsid w:val="005114F6"/>
    <w:rsid w:val="00511930"/>
    <w:rsid w:val="00513D01"/>
    <w:rsid w:val="0051513E"/>
    <w:rsid w:val="0051570A"/>
    <w:rsid w:val="00515A1B"/>
    <w:rsid w:val="005162D2"/>
    <w:rsid w:val="00516757"/>
    <w:rsid w:val="00516CA6"/>
    <w:rsid w:val="005170EA"/>
    <w:rsid w:val="00520AC5"/>
    <w:rsid w:val="00520F9F"/>
    <w:rsid w:val="0052157E"/>
    <w:rsid w:val="00522EB2"/>
    <w:rsid w:val="00523806"/>
    <w:rsid w:val="0052429E"/>
    <w:rsid w:val="005246A9"/>
    <w:rsid w:val="005261D5"/>
    <w:rsid w:val="0052738B"/>
    <w:rsid w:val="00527C7D"/>
    <w:rsid w:val="00527E63"/>
    <w:rsid w:val="005308A7"/>
    <w:rsid w:val="00530A81"/>
    <w:rsid w:val="005314A4"/>
    <w:rsid w:val="00531A5F"/>
    <w:rsid w:val="00531F08"/>
    <w:rsid w:val="005328DD"/>
    <w:rsid w:val="00532F8E"/>
    <w:rsid w:val="0053371A"/>
    <w:rsid w:val="00533947"/>
    <w:rsid w:val="00533E34"/>
    <w:rsid w:val="00534E97"/>
    <w:rsid w:val="00535351"/>
    <w:rsid w:val="00535FA6"/>
    <w:rsid w:val="00536C0D"/>
    <w:rsid w:val="00536FDA"/>
    <w:rsid w:val="005370EC"/>
    <w:rsid w:val="0053758B"/>
    <w:rsid w:val="0054029C"/>
    <w:rsid w:val="005409BA"/>
    <w:rsid w:val="00541D48"/>
    <w:rsid w:val="0054374A"/>
    <w:rsid w:val="00543DB8"/>
    <w:rsid w:val="00544116"/>
    <w:rsid w:val="00545377"/>
    <w:rsid w:val="00546283"/>
    <w:rsid w:val="005463E7"/>
    <w:rsid w:val="00546FA2"/>
    <w:rsid w:val="00547A42"/>
    <w:rsid w:val="00552A17"/>
    <w:rsid w:val="00552A74"/>
    <w:rsid w:val="00553154"/>
    <w:rsid w:val="00553248"/>
    <w:rsid w:val="00553B57"/>
    <w:rsid w:val="0055543E"/>
    <w:rsid w:val="005560DB"/>
    <w:rsid w:val="00556C39"/>
    <w:rsid w:val="005570C5"/>
    <w:rsid w:val="00557BEF"/>
    <w:rsid w:val="005607A9"/>
    <w:rsid w:val="005609D0"/>
    <w:rsid w:val="00561749"/>
    <w:rsid w:val="00561D8C"/>
    <w:rsid w:val="00562E8B"/>
    <w:rsid w:val="0056315A"/>
    <w:rsid w:val="00563A35"/>
    <w:rsid w:val="00563A72"/>
    <w:rsid w:val="00565187"/>
    <w:rsid w:val="005660DE"/>
    <w:rsid w:val="005663AD"/>
    <w:rsid w:val="0056722F"/>
    <w:rsid w:val="005677DB"/>
    <w:rsid w:val="00567F08"/>
    <w:rsid w:val="00570441"/>
    <w:rsid w:val="005712BF"/>
    <w:rsid w:val="00573626"/>
    <w:rsid w:val="00573DBF"/>
    <w:rsid w:val="005748B4"/>
    <w:rsid w:val="00574F97"/>
    <w:rsid w:val="0057558E"/>
    <w:rsid w:val="00575F5F"/>
    <w:rsid w:val="00576050"/>
    <w:rsid w:val="00576EA8"/>
    <w:rsid w:val="005803A8"/>
    <w:rsid w:val="00580B6A"/>
    <w:rsid w:val="00580C87"/>
    <w:rsid w:val="00581581"/>
    <w:rsid w:val="00581976"/>
    <w:rsid w:val="005827DE"/>
    <w:rsid w:val="00583485"/>
    <w:rsid w:val="0058348A"/>
    <w:rsid w:val="00583810"/>
    <w:rsid w:val="00583ABD"/>
    <w:rsid w:val="00583E95"/>
    <w:rsid w:val="005840B3"/>
    <w:rsid w:val="005869E5"/>
    <w:rsid w:val="00587497"/>
    <w:rsid w:val="005878E9"/>
    <w:rsid w:val="005904D0"/>
    <w:rsid w:val="005906D1"/>
    <w:rsid w:val="005913D3"/>
    <w:rsid w:val="0059140D"/>
    <w:rsid w:val="00591FFB"/>
    <w:rsid w:val="00592B4E"/>
    <w:rsid w:val="00592D27"/>
    <w:rsid w:val="00594F8B"/>
    <w:rsid w:val="00595707"/>
    <w:rsid w:val="0059686F"/>
    <w:rsid w:val="00596EEE"/>
    <w:rsid w:val="00597B52"/>
    <w:rsid w:val="00597E45"/>
    <w:rsid w:val="005A0249"/>
    <w:rsid w:val="005A0446"/>
    <w:rsid w:val="005A1317"/>
    <w:rsid w:val="005A1AC9"/>
    <w:rsid w:val="005A1CE1"/>
    <w:rsid w:val="005A21F7"/>
    <w:rsid w:val="005A26EF"/>
    <w:rsid w:val="005A335B"/>
    <w:rsid w:val="005A438E"/>
    <w:rsid w:val="005A4C8E"/>
    <w:rsid w:val="005A55C1"/>
    <w:rsid w:val="005A5A9E"/>
    <w:rsid w:val="005A5E52"/>
    <w:rsid w:val="005A626B"/>
    <w:rsid w:val="005A7C25"/>
    <w:rsid w:val="005A7C3E"/>
    <w:rsid w:val="005A7CC6"/>
    <w:rsid w:val="005B1082"/>
    <w:rsid w:val="005B121D"/>
    <w:rsid w:val="005B1D43"/>
    <w:rsid w:val="005B210E"/>
    <w:rsid w:val="005B4E0E"/>
    <w:rsid w:val="005B65E9"/>
    <w:rsid w:val="005B7021"/>
    <w:rsid w:val="005B710F"/>
    <w:rsid w:val="005B72F8"/>
    <w:rsid w:val="005B7F8E"/>
    <w:rsid w:val="005C04EE"/>
    <w:rsid w:val="005C134A"/>
    <w:rsid w:val="005C1F9F"/>
    <w:rsid w:val="005C371F"/>
    <w:rsid w:val="005C3976"/>
    <w:rsid w:val="005C4077"/>
    <w:rsid w:val="005C40EC"/>
    <w:rsid w:val="005C42D2"/>
    <w:rsid w:val="005C5035"/>
    <w:rsid w:val="005C5574"/>
    <w:rsid w:val="005C579E"/>
    <w:rsid w:val="005C5C3E"/>
    <w:rsid w:val="005C6181"/>
    <w:rsid w:val="005C699A"/>
    <w:rsid w:val="005C6C58"/>
    <w:rsid w:val="005C6E81"/>
    <w:rsid w:val="005D0CC0"/>
    <w:rsid w:val="005D10F6"/>
    <w:rsid w:val="005D2846"/>
    <w:rsid w:val="005D3C64"/>
    <w:rsid w:val="005D5129"/>
    <w:rsid w:val="005D5257"/>
    <w:rsid w:val="005D5AC1"/>
    <w:rsid w:val="005D64C8"/>
    <w:rsid w:val="005D6BF1"/>
    <w:rsid w:val="005D7F7C"/>
    <w:rsid w:val="005E02C5"/>
    <w:rsid w:val="005E0337"/>
    <w:rsid w:val="005E0393"/>
    <w:rsid w:val="005E0C33"/>
    <w:rsid w:val="005E11D7"/>
    <w:rsid w:val="005E126D"/>
    <w:rsid w:val="005E14D3"/>
    <w:rsid w:val="005E28E6"/>
    <w:rsid w:val="005E36AE"/>
    <w:rsid w:val="005E4217"/>
    <w:rsid w:val="005E4D69"/>
    <w:rsid w:val="005E5089"/>
    <w:rsid w:val="005E5476"/>
    <w:rsid w:val="005E6022"/>
    <w:rsid w:val="005E646C"/>
    <w:rsid w:val="005E6E31"/>
    <w:rsid w:val="005E71C1"/>
    <w:rsid w:val="005E7C25"/>
    <w:rsid w:val="005E7C35"/>
    <w:rsid w:val="005E7F94"/>
    <w:rsid w:val="005F0D0C"/>
    <w:rsid w:val="005F1FA0"/>
    <w:rsid w:val="005F2148"/>
    <w:rsid w:val="005F4879"/>
    <w:rsid w:val="005F4B0A"/>
    <w:rsid w:val="005F525E"/>
    <w:rsid w:val="005F60DE"/>
    <w:rsid w:val="005F6AD2"/>
    <w:rsid w:val="005F76B9"/>
    <w:rsid w:val="005F7806"/>
    <w:rsid w:val="005F788C"/>
    <w:rsid w:val="005F7EEF"/>
    <w:rsid w:val="0060030B"/>
    <w:rsid w:val="00600596"/>
    <w:rsid w:val="00600A95"/>
    <w:rsid w:val="00600CC2"/>
    <w:rsid w:val="00600F86"/>
    <w:rsid w:val="00601BE2"/>
    <w:rsid w:val="00602AEC"/>
    <w:rsid w:val="00603381"/>
    <w:rsid w:val="006034EE"/>
    <w:rsid w:val="0060390D"/>
    <w:rsid w:val="006041FD"/>
    <w:rsid w:val="0060423E"/>
    <w:rsid w:val="00605F5B"/>
    <w:rsid w:val="006062C2"/>
    <w:rsid w:val="00607AA5"/>
    <w:rsid w:val="0061033E"/>
    <w:rsid w:val="0061100D"/>
    <w:rsid w:val="00611424"/>
    <w:rsid w:val="006119C8"/>
    <w:rsid w:val="00612235"/>
    <w:rsid w:val="006134FD"/>
    <w:rsid w:val="006136C0"/>
    <w:rsid w:val="0061385F"/>
    <w:rsid w:val="00613A3F"/>
    <w:rsid w:val="00614434"/>
    <w:rsid w:val="006149E6"/>
    <w:rsid w:val="00614EC3"/>
    <w:rsid w:val="006151D6"/>
    <w:rsid w:val="00615C8B"/>
    <w:rsid w:val="006217D4"/>
    <w:rsid w:val="00621884"/>
    <w:rsid w:val="00621F00"/>
    <w:rsid w:val="00622229"/>
    <w:rsid w:val="00622450"/>
    <w:rsid w:val="00622AA8"/>
    <w:rsid w:val="00623F97"/>
    <w:rsid w:val="00624A83"/>
    <w:rsid w:val="00624AAF"/>
    <w:rsid w:val="00624C00"/>
    <w:rsid w:val="006251F5"/>
    <w:rsid w:val="00625FDA"/>
    <w:rsid w:val="00626FDA"/>
    <w:rsid w:val="006277A9"/>
    <w:rsid w:val="00627A01"/>
    <w:rsid w:val="00627C0D"/>
    <w:rsid w:val="00627D1C"/>
    <w:rsid w:val="006304CC"/>
    <w:rsid w:val="00630516"/>
    <w:rsid w:val="006310F2"/>
    <w:rsid w:val="00631F9E"/>
    <w:rsid w:val="00632507"/>
    <w:rsid w:val="006345AE"/>
    <w:rsid w:val="006348C3"/>
    <w:rsid w:val="00634AD4"/>
    <w:rsid w:val="00634B1F"/>
    <w:rsid w:val="00635C02"/>
    <w:rsid w:val="00636131"/>
    <w:rsid w:val="00636A22"/>
    <w:rsid w:val="00636B7E"/>
    <w:rsid w:val="0063777A"/>
    <w:rsid w:val="00641434"/>
    <w:rsid w:val="00641F23"/>
    <w:rsid w:val="0064244D"/>
    <w:rsid w:val="00642A35"/>
    <w:rsid w:val="006432B5"/>
    <w:rsid w:val="006432F1"/>
    <w:rsid w:val="00643CE7"/>
    <w:rsid w:val="00643EA1"/>
    <w:rsid w:val="0064670A"/>
    <w:rsid w:val="00646E7C"/>
    <w:rsid w:val="006470CF"/>
    <w:rsid w:val="00647C51"/>
    <w:rsid w:val="00647D47"/>
    <w:rsid w:val="00650739"/>
    <w:rsid w:val="006511EB"/>
    <w:rsid w:val="00651969"/>
    <w:rsid w:val="006519AA"/>
    <w:rsid w:val="00651E56"/>
    <w:rsid w:val="006540E7"/>
    <w:rsid w:val="006548EA"/>
    <w:rsid w:val="006551D0"/>
    <w:rsid w:val="006552AD"/>
    <w:rsid w:val="00656D54"/>
    <w:rsid w:val="00657D87"/>
    <w:rsid w:val="0066074F"/>
    <w:rsid w:val="00660B35"/>
    <w:rsid w:val="00661548"/>
    <w:rsid w:val="0066170A"/>
    <w:rsid w:val="00661832"/>
    <w:rsid w:val="006620B0"/>
    <w:rsid w:val="00662177"/>
    <w:rsid w:val="00662C46"/>
    <w:rsid w:val="00662CA2"/>
    <w:rsid w:val="00663884"/>
    <w:rsid w:val="00663BD5"/>
    <w:rsid w:val="00663E00"/>
    <w:rsid w:val="00664E6D"/>
    <w:rsid w:val="00664ECA"/>
    <w:rsid w:val="00665912"/>
    <w:rsid w:val="00666291"/>
    <w:rsid w:val="00666928"/>
    <w:rsid w:val="00666ADD"/>
    <w:rsid w:val="00666AE3"/>
    <w:rsid w:val="00666D32"/>
    <w:rsid w:val="00666E3B"/>
    <w:rsid w:val="00667486"/>
    <w:rsid w:val="0066778D"/>
    <w:rsid w:val="00667C57"/>
    <w:rsid w:val="00667ECE"/>
    <w:rsid w:val="00667EFE"/>
    <w:rsid w:val="006706CA"/>
    <w:rsid w:val="00670853"/>
    <w:rsid w:val="006710C7"/>
    <w:rsid w:val="00671C55"/>
    <w:rsid w:val="006720BE"/>
    <w:rsid w:val="00672A63"/>
    <w:rsid w:val="00672F53"/>
    <w:rsid w:val="006734D2"/>
    <w:rsid w:val="006741D1"/>
    <w:rsid w:val="006749C2"/>
    <w:rsid w:val="006750C7"/>
    <w:rsid w:val="006757A7"/>
    <w:rsid w:val="006761C0"/>
    <w:rsid w:val="00676CF8"/>
    <w:rsid w:val="00676F84"/>
    <w:rsid w:val="00677331"/>
    <w:rsid w:val="00677E65"/>
    <w:rsid w:val="00680DC1"/>
    <w:rsid w:val="00680F45"/>
    <w:rsid w:val="006810DA"/>
    <w:rsid w:val="0068128A"/>
    <w:rsid w:val="006816DB"/>
    <w:rsid w:val="00681EB7"/>
    <w:rsid w:val="006853A1"/>
    <w:rsid w:val="006854E4"/>
    <w:rsid w:val="00685C9F"/>
    <w:rsid w:val="00686D6B"/>
    <w:rsid w:val="0069204D"/>
    <w:rsid w:val="0069253F"/>
    <w:rsid w:val="00693DFB"/>
    <w:rsid w:val="00694EF4"/>
    <w:rsid w:val="00695B9C"/>
    <w:rsid w:val="00696036"/>
    <w:rsid w:val="00696B3A"/>
    <w:rsid w:val="006A1627"/>
    <w:rsid w:val="006A250F"/>
    <w:rsid w:val="006A3654"/>
    <w:rsid w:val="006A3988"/>
    <w:rsid w:val="006A3DC7"/>
    <w:rsid w:val="006A401B"/>
    <w:rsid w:val="006A60B8"/>
    <w:rsid w:val="006A778A"/>
    <w:rsid w:val="006A7B69"/>
    <w:rsid w:val="006B077F"/>
    <w:rsid w:val="006B0D80"/>
    <w:rsid w:val="006B1966"/>
    <w:rsid w:val="006B1A03"/>
    <w:rsid w:val="006B1DC6"/>
    <w:rsid w:val="006B1EE0"/>
    <w:rsid w:val="006B2E18"/>
    <w:rsid w:val="006B402F"/>
    <w:rsid w:val="006B663C"/>
    <w:rsid w:val="006B6A97"/>
    <w:rsid w:val="006C0858"/>
    <w:rsid w:val="006C091B"/>
    <w:rsid w:val="006C1161"/>
    <w:rsid w:val="006C2231"/>
    <w:rsid w:val="006C28CC"/>
    <w:rsid w:val="006C2D83"/>
    <w:rsid w:val="006C338D"/>
    <w:rsid w:val="006C359D"/>
    <w:rsid w:val="006C49BA"/>
    <w:rsid w:val="006C4CCF"/>
    <w:rsid w:val="006C6E66"/>
    <w:rsid w:val="006C765E"/>
    <w:rsid w:val="006D00AF"/>
    <w:rsid w:val="006D05BB"/>
    <w:rsid w:val="006D0D7A"/>
    <w:rsid w:val="006D123D"/>
    <w:rsid w:val="006D1321"/>
    <w:rsid w:val="006D1780"/>
    <w:rsid w:val="006D2943"/>
    <w:rsid w:val="006D3033"/>
    <w:rsid w:val="006D389E"/>
    <w:rsid w:val="006D4CCA"/>
    <w:rsid w:val="006D5590"/>
    <w:rsid w:val="006D56CF"/>
    <w:rsid w:val="006D74B9"/>
    <w:rsid w:val="006E0471"/>
    <w:rsid w:val="006E0566"/>
    <w:rsid w:val="006E070E"/>
    <w:rsid w:val="006E10DD"/>
    <w:rsid w:val="006E1179"/>
    <w:rsid w:val="006E161B"/>
    <w:rsid w:val="006E324E"/>
    <w:rsid w:val="006E34AB"/>
    <w:rsid w:val="006E3577"/>
    <w:rsid w:val="006E3EC3"/>
    <w:rsid w:val="006E418B"/>
    <w:rsid w:val="006E4472"/>
    <w:rsid w:val="006E4C68"/>
    <w:rsid w:val="006E65D5"/>
    <w:rsid w:val="006E678A"/>
    <w:rsid w:val="006E6C0C"/>
    <w:rsid w:val="006E6FF2"/>
    <w:rsid w:val="006E7FE0"/>
    <w:rsid w:val="006F1056"/>
    <w:rsid w:val="006F15A4"/>
    <w:rsid w:val="006F1B13"/>
    <w:rsid w:val="006F1C33"/>
    <w:rsid w:val="006F247C"/>
    <w:rsid w:val="006F3226"/>
    <w:rsid w:val="006F3DD8"/>
    <w:rsid w:val="006F41A1"/>
    <w:rsid w:val="006F4BE0"/>
    <w:rsid w:val="006F581F"/>
    <w:rsid w:val="006F5B9D"/>
    <w:rsid w:val="006F6594"/>
    <w:rsid w:val="0070051D"/>
    <w:rsid w:val="007007A0"/>
    <w:rsid w:val="00700A1E"/>
    <w:rsid w:val="00700D3B"/>
    <w:rsid w:val="00700E65"/>
    <w:rsid w:val="00701F8E"/>
    <w:rsid w:val="00703438"/>
    <w:rsid w:val="00703705"/>
    <w:rsid w:val="007045E8"/>
    <w:rsid w:val="007046CE"/>
    <w:rsid w:val="007047B8"/>
    <w:rsid w:val="00705D33"/>
    <w:rsid w:val="007073DB"/>
    <w:rsid w:val="00707B45"/>
    <w:rsid w:val="00707EA9"/>
    <w:rsid w:val="00710561"/>
    <w:rsid w:val="00710D2E"/>
    <w:rsid w:val="00711FBB"/>
    <w:rsid w:val="00712343"/>
    <w:rsid w:val="007126D0"/>
    <w:rsid w:val="00712A3E"/>
    <w:rsid w:val="00712CB9"/>
    <w:rsid w:val="007131A2"/>
    <w:rsid w:val="007139E7"/>
    <w:rsid w:val="00714D6C"/>
    <w:rsid w:val="007152DF"/>
    <w:rsid w:val="00715AF7"/>
    <w:rsid w:val="0071603A"/>
    <w:rsid w:val="00716205"/>
    <w:rsid w:val="007164C4"/>
    <w:rsid w:val="00717055"/>
    <w:rsid w:val="0072028A"/>
    <w:rsid w:val="00720493"/>
    <w:rsid w:val="00722B8F"/>
    <w:rsid w:val="0072336E"/>
    <w:rsid w:val="00726CA7"/>
    <w:rsid w:val="00730BFD"/>
    <w:rsid w:val="00730D7B"/>
    <w:rsid w:val="00733413"/>
    <w:rsid w:val="00733DAD"/>
    <w:rsid w:val="007373C6"/>
    <w:rsid w:val="00737A94"/>
    <w:rsid w:val="00737B3D"/>
    <w:rsid w:val="00740ABF"/>
    <w:rsid w:val="00741716"/>
    <w:rsid w:val="00741F08"/>
    <w:rsid w:val="00742CAA"/>
    <w:rsid w:val="00743805"/>
    <w:rsid w:val="00744B69"/>
    <w:rsid w:val="00746370"/>
    <w:rsid w:val="00747056"/>
    <w:rsid w:val="007479BE"/>
    <w:rsid w:val="00747B96"/>
    <w:rsid w:val="00750B3A"/>
    <w:rsid w:val="00750B8D"/>
    <w:rsid w:val="00750C8F"/>
    <w:rsid w:val="0075186B"/>
    <w:rsid w:val="00752070"/>
    <w:rsid w:val="00752145"/>
    <w:rsid w:val="00752E28"/>
    <w:rsid w:val="007536E0"/>
    <w:rsid w:val="00754A4F"/>
    <w:rsid w:val="00755839"/>
    <w:rsid w:val="007560DB"/>
    <w:rsid w:val="00757857"/>
    <w:rsid w:val="00757E59"/>
    <w:rsid w:val="00760485"/>
    <w:rsid w:val="007609D3"/>
    <w:rsid w:val="00760F9E"/>
    <w:rsid w:val="0076228A"/>
    <w:rsid w:val="0076280E"/>
    <w:rsid w:val="00764C96"/>
    <w:rsid w:val="00764F28"/>
    <w:rsid w:val="007662C4"/>
    <w:rsid w:val="00766522"/>
    <w:rsid w:val="00766560"/>
    <w:rsid w:val="00766BE8"/>
    <w:rsid w:val="007703BB"/>
    <w:rsid w:val="00771AEB"/>
    <w:rsid w:val="00773113"/>
    <w:rsid w:val="00773693"/>
    <w:rsid w:val="00773B0C"/>
    <w:rsid w:val="00773FF4"/>
    <w:rsid w:val="00774DF3"/>
    <w:rsid w:val="00776940"/>
    <w:rsid w:val="00776C49"/>
    <w:rsid w:val="00780BAB"/>
    <w:rsid w:val="00780EDB"/>
    <w:rsid w:val="007818D0"/>
    <w:rsid w:val="00781A51"/>
    <w:rsid w:val="007820C4"/>
    <w:rsid w:val="00782D02"/>
    <w:rsid w:val="00783600"/>
    <w:rsid w:val="007847F6"/>
    <w:rsid w:val="00784965"/>
    <w:rsid w:val="00784D6C"/>
    <w:rsid w:val="00786083"/>
    <w:rsid w:val="00786263"/>
    <w:rsid w:val="00786341"/>
    <w:rsid w:val="00787764"/>
    <w:rsid w:val="007878EE"/>
    <w:rsid w:val="00787A93"/>
    <w:rsid w:val="007906A9"/>
    <w:rsid w:val="0079076F"/>
    <w:rsid w:val="00790B42"/>
    <w:rsid w:val="00790E17"/>
    <w:rsid w:val="00790FA5"/>
    <w:rsid w:val="007910BE"/>
    <w:rsid w:val="007913E2"/>
    <w:rsid w:val="00791D08"/>
    <w:rsid w:val="00791D60"/>
    <w:rsid w:val="00795CD2"/>
    <w:rsid w:val="00796046"/>
    <w:rsid w:val="00796872"/>
    <w:rsid w:val="00797907"/>
    <w:rsid w:val="00797E4E"/>
    <w:rsid w:val="007A0019"/>
    <w:rsid w:val="007A07AD"/>
    <w:rsid w:val="007A1091"/>
    <w:rsid w:val="007A2CE1"/>
    <w:rsid w:val="007A2F77"/>
    <w:rsid w:val="007A44CB"/>
    <w:rsid w:val="007A4D1C"/>
    <w:rsid w:val="007A67F4"/>
    <w:rsid w:val="007A6AC9"/>
    <w:rsid w:val="007A7CC6"/>
    <w:rsid w:val="007A7D57"/>
    <w:rsid w:val="007B0BEB"/>
    <w:rsid w:val="007B1ACD"/>
    <w:rsid w:val="007B1EA4"/>
    <w:rsid w:val="007B213A"/>
    <w:rsid w:val="007B2E02"/>
    <w:rsid w:val="007B2F93"/>
    <w:rsid w:val="007B6D37"/>
    <w:rsid w:val="007B75EF"/>
    <w:rsid w:val="007C0964"/>
    <w:rsid w:val="007C0B66"/>
    <w:rsid w:val="007C1FAB"/>
    <w:rsid w:val="007C2EEA"/>
    <w:rsid w:val="007C35CF"/>
    <w:rsid w:val="007C4D19"/>
    <w:rsid w:val="007C604F"/>
    <w:rsid w:val="007C61A2"/>
    <w:rsid w:val="007C6709"/>
    <w:rsid w:val="007C6E0B"/>
    <w:rsid w:val="007C711C"/>
    <w:rsid w:val="007D10E6"/>
    <w:rsid w:val="007D1681"/>
    <w:rsid w:val="007D19BC"/>
    <w:rsid w:val="007D25A6"/>
    <w:rsid w:val="007D29D4"/>
    <w:rsid w:val="007D2AA5"/>
    <w:rsid w:val="007D3919"/>
    <w:rsid w:val="007D4716"/>
    <w:rsid w:val="007D5AAD"/>
    <w:rsid w:val="007D5E60"/>
    <w:rsid w:val="007D5FBF"/>
    <w:rsid w:val="007D62DD"/>
    <w:rsid w:val="007D6DF0"/>
    <w:rsid w:val="007E0B5B"/>
    <w:rsid w:val="007E3FF5"/>
    <w:rsid w:val="007E403A"/>
    <w:rsid w:val="007E4C47"/>
    <w:rsid w:val="007E5310"/>
    <w:rsid w:val="007E560B"/>
    <w:rsid w:val="007E5DB2"/>
    <w:rsid w:val="007E7AF7"/>
    <w:rsid w:val="007F1422"/>
    <w:rsid w:val="007F18CF"/>
    <w:rsid w:val="007F2F01"/>
    <w:rsid w:val="007F301C"/>
    <w:rsid w:val="007F3175"/>
    <w:rsid w:val="007F35CB"/>
    <w:rsid w:val="007F5A96"/>
    <w:rsid w:val="007F628F"/>
    <w:rsid w:val="007F6530"/>
    <w:rsid w:val="007F736D"/>
    <w:rsid w:val="007F77CD"/>
    <w:rsid w:val="007F7831"/>
    <w:rsid w:val="007F7A59"/>
    <w:rsid w:val="00800E00"/>
    <w:rsid w:val="00800F49"/>
    <w:rsid w:val="00801997"/>
    <w:rsid w:val="00801F9C"/>
    <w:rsid w:val="00802AF6"/>
    <w:rsid w:val="00803677"/>
    <w:rsid w:val="0080380C"/>
    <w:rsid w:val="008042C4"/>
    <w:rsid w:val="0080783C"/>
    <w:rsid w:val="00807F7E"/>
    <w:rsid w:val="00810175"/>
    <w:rsid w:val="00812A96"/>
    <w:rsid w:val="00812A9D"/>
    <w:rsid w:val="00812EF9"/>
    <w:rsid w:val="008134A2"/>
    <w:rsid w:val="00813E5C"/>
    <w:rsid w:val="00814892"/>
    <w:rsid w:val="00814B55"/>
    <w:rsid w:val="00815C34"/>
    <w:rsid w:val="00816018"/>
    <w:rsid w:val="00816B85"/>
    <w:rsid w:val="00816C87"/>
    <w:rsid w:val="00816D31"/>
    <w:rsid w:val="00817C77"/>
    <w:rsid w:val="00817FE2"/>
    <w:rsid w:val="00820C5B"/>
    <w:rsid w:val="008217CF"/>
    <w:rsid w:val="00823039"/>
    <w:rsid w:val="008237C0"/>
    <w:rsid w:val="00825D83"/>
    <w:rsid w:val="00826483"/>
    <w:rsid w:val="00827D5C"/>
    <w:rsid w:val="00827EC6"/>
    <w:rsid w:val="0083274E"/>
    <w:rsid w:val="00832855"/>
    <w:rsid w:val="0083307F"/>
    <w:rsid w:val="00835263"/>
    <w:rsid w:val="0083530F"/>
    <w:rsid w:val="008360A3"/>
    <w:rsid w:val="008365C1"/>
    <w:rsid w:val="00836757"/>
    <w:rsid w:val="00836855"/>
    <w:rsid w:val="0083789C"/>
    <w:rsid w:val="00840C57"/>
    <w:rsid w:val="00840EA3"/>
    <w:rsid w:val="00841044"/>
    <w:rsid w:val="0084120B"/>
    <w:rsid w:val="00841237"/>
    <w:rsid w:val="008417AE"/>
    <w:rsid w:val="00841DD3"/>
    <w:rsid w:val="00841FDD"/>
    <w:rsid w:val="00842978"/>
    <w:rsid w:val="00842B58"/>
    <w:rsid w:val="00842C91"/>
    <w:rsid w:val="00843440"/>
    <w:rsid w:val="0084404C"/>
    <w:rsid w:val="008445BA"/>
    <w:rsid w:val="00844D1D"/>
    <w:rsid w:val="00844E59"/>
    <w:rsid w:val="00845B98"/>
    <w:rsid w:val="00845E2A"/>
    <w:rsid w:val="00846F72"/>
    <w:rsid w:val="0084775C"/>
    <w:rsid w:val="00847FED"/>
    <w:rsid w:val="00850010"/>
    <w:rsid w:val="00850EBA"/>
    <w:rsid w:val="0085189E"/>
    <w:rsid w:val="00852469"/>
    <w:rsid w:val="00854FCF"/>
    <w:rsid w:val="00856325"/>
    <w:rsid w:val="00856E75"/>
    <w:rsid w:val="00857380"/>
    <w:rsid w:val="008610B1"/>
    <w:rsid w:val="00861762"/>
    <w:rsid w:val="00862A48"/>
    <w:rsid w:val="00863E40"/>
    <w:rsid w:val="00864804"/>
    <w:rsid w:val="008652A9"/>
    <w:rsid w:val="00865656"/>
    <w:rsid w:val="00865E02"/>
    <w:rsid w:val="00866C33"/>
    <w:rsid w:val="00866DF8"/>
    <w:rsid w:val="008679F3"/>
    <w:rsid w:val="00867A08"/>
    <w:rsid w:val="00871202"/>
    <w:rsid w:val="00873955"/>
    <w:rsid w:val="00873E32"/>
    <w:rsid w:val="0087405B"/>
    <w:rsid w:val="008746D1"/>
    <w:rsid w:val="00874D68"/>
    <w:rsid w:val="008753FF"/>
    <w:rsid w:val="00875C58"/>
    <w:rsid w:val="00877C50"/>
    <w:rsid w:val="00880BC4"/>
    <w:rsid w:val="00881919"/>
    <w:rsid w:val="00881A24"/>
    <w:rsid w:val="0088219C"/>
    <w:rsid w:val="008849F4"/>
    <w:rsid w:val="00884E65"/>
    <w:rsid w:val="008853EF"/>
    <w:rsid w:val="008858E1"/>
    <w:rsid w:val="0088688E"/>
    <w:rsid w:val="008877F4"/>
    <w:rsid w:val="00887D25"/>
    <w:rsid w:val="008905D3"/>
    <w:rsid w:val="008918D4"/>
    <w:rsid w:val="00891B1E"/>
    <w:rsid w:val="00892312"/>
    <w:rsid w:val="0089236E"/>
    <w:rsid w:val="008923C3"/>
    <w:rsid w:val="008937EF"/>
    <w:rsid w:val="008939CC"/>
    <w:rsid w:val="00893CE5"/>
    <w:rsid w:val="00893E17"/>
    <w:rsid w:val="00895870"/>
    <w:rsid w:val="00895A17"/>
    <w:rsid w:val="00895F87"/>
    <w:rsid w:val="0089615A"/>
    <w:rsid w:val="0089663E"/>
    <w:rsid w:val="0089675F"/>
    <w:rsid w:val="00896872"/>
    <w:rsid w:val="00896DE3"/>
    <w:rsid w:val="00896FBC"/>
    <w:rsid w:val="008A0117"/>
    <w:rsid w:val="008A0742"/>
    <w:rsid w:val="008A12B3"/>
    <w:rsid w:val="008A2352"/>
    <w:rsid w:val="008A26B7"/>
    <w:rsid w:val="008A2E21"/>
    <w:rsid w:val="008A3864"/>
    <w:rsid w:val="008A4610"/>
    <w:rsid w:val="008A4E84"/>
    <w:rsid w:val="008A50CC"/>
    <w:rsid w:val="008A5B0A"/>
    <w:rsid w:val="008A6A72"/>
    <w:rsid w:val="008A7013"/>
    <w:rsid w:val="008A7116"/>
    <w:rsid w:val="008A7914"/>
    <w:rsid w:val="008B005A"/>
    <w:rsid w:val="008B02EF"/>
    <w:rsid w:val="008B0447"/>
    <w:rsid w:val="008B0B95"/>
    <w:rsid w:val="008B0F46"/>
    <w:rsid w:val="008B2517"/>
    <w:rsid w:val="008B2A65"/>
    <w:rsid w:val="008B3151"/>
    <w:rsid w:val="008B36F2"/>
    <w:rsid w:val="008B37DB"/>
    <w:rsid w:val="008B3DFA"/>
    <w:rsid w:val="008B4033"/>
    <w:rsid w:val="008B49D0"/>
    <w:rsid w:val="008B59D6"/>
    <w:rsid w:val="008B5BB3"/>
    <w:rsid w:val="008B6711"/>
    <w:rsid w:val="008B7B50"/>
    <w:rsid w:val="008B7C75"/>
    <w:rsid w:val="008B7D26"/>
    <w:rsid w:val="008C048A"/>
    <w:rsid w:val="008C0EC5"/>
    <w:rsid w:val="008C1BA6"/>
    <w:rsid w:val="008C1C21"/>
    <w:rsid w:val="008C24BE"/>
    <w:rsid w:val="008C3AC9"/>
    <w:rsid w:val="008C3FDA"/>
    <w:rsid w:val="008C4213"/>
    <w:rsid w:val="008C44BE"/>
    <w:rsid w:val="008C4EB4"/>
    <w:rsid w:val="008C528D"/>
    <w:rsid w:val="008C6115"/>
    <w:rsid w:val="008C66C1"/>
    <w:rsid w:val="008C7C63"/>
    <w:rsid w:val="008D0897"/>
    <w:rsid w:val="008D0C6F"/>
    <w:rsid w:val="008D15C3"/>
    <w:rsid w:val="008D181B"/>
    <w:rsid w:val="008D1C93"/>
    <w:rsid w:val="008D23A3"/>
    <w:rsid w:val="008D28EA"/>
    <w:rsid w:val="008D3D0C"/>
    <w:rsid w:val="008D41CB"/>
    <w:rsid w:val="008D48D0"/>
    <w:rsid w:val="008D4F49"/>
    <w:rsid w:val="008D4FDE"/>
    <w:rsid w:val="008D546F"/>
    <w:rsid w:val="008D6532"/>
    <w:rsid w:val="008D6D3A"/>
    <w:rsid w:val="008D7027"/>
    <w:rsid w:val="008D7DE1"/>
    <w:rsid w:val="008E08AB"/>
    <w:rsid w:val="008E0956"/>
    <w:rsid w:val="008E0FDF"/>
    <w:rsid w:val="008E2199"/>
    <w:rsid w:val="008E4451"/>
    <w:rsid w:val="008E662F"/>
    <w:rsid w:val="008E6E27"/>
    <w:rsid w:val="008E77B4"/>
    <w:rsid w:val="008E7919"/>
    <w:rsid w:val="008F082D"/>
    <w:rsid w:val="008F0ABF"/>
    <w:rsid w:val="008F0BAE"/>
    <w:rsid w:val="008F1A62"/>
    <w:rsid w:val="008F26D0"/>
    <w:rsid w:val="008F270B"/>
    <w:rsid w:val="008F2FA2"/>
    <w:rsid w:val="008F2FA5"/>
    <w:rsid w:val="008F32A5"/>
    <w:rsid w:val="008F3339"/>
    <w:rsid w:val="008F3591"/>
    <w:rsid w:val="008F44BD"/>
    <w:rsid w:val="008F44E8"/>
    <w:rsid w:val="008F4719"/>
    <w:rsid w:val="008F483D"/>
    <w:rsid w:val="008F495A"/>
    <w:rsid w:val="008F4A17"/>
    <w:rsid w:val="008F4EEB"/>
    <w:rsid w:val="008F5B52"/>
    <w:rsid w:val="008F77D4"/>
    <w:rsid w:val="009004C3"/>
    <w:rsid w:val="009018C4"/>
    <w:rsid w:val="00901ACF"/>
    <w:rsid w:val="00901DFA"/>
    <w:rsid w:val="00901F95"/>
    <w:rsid w:val="00902291"/>
    <w:rsid w:val="00903285"/>
    <w:rsid w:val="00904B40"/>
    <w:rsid w:val="0090563B"/>
    <w:rsid w:val="0090692C"/>
    <w:rsid w:val="0090696A"/>
    <w:rsid w:val="00906DAF"/>
    <w:rsid w:val="0090767E"/>
    <w:rsid w:val="00907705"/>
    <w:rsid w:val="0090781E"/>
    <w:rsid w:val="00910B3B"/>
    <w:rsid w:val="00910E3E"/>
    <w:rsid w:val="009112B9"/>
    <w:rsid w:val="00912A61"/>
    <w:rsid w:val="00912DF2"/>
    <w:rsid w:val="009137C5"/>
    <w:rsid w:val="00914426"/>
    <w:rsid w:val="00914575"/>
    <w:rsid w:val="009147D7"/>
    <w:rsid w:val="00914D85"/>
    <w:rsid w:val="0091600D"/>
    <w:rsid w:val="009205B5"/>
    <w:rsid w:val="0092144C"/>
    <w:rsid w:val="009216F0"/>
    <w:rsid w:val="0092212F"/>
    <w:rsid w:val="009229B7"/>
    <w:rsid w:val="00922A43"/>
    <w:rsid w:val="00922E8D"/>
    <w:rsid w:val="00924E51"/>
    <w:rsid w:val="0092531C"/>
    <w:rsid w:val="00925667"/>
    <w:rsid w:val="00925D90"/>
    <w:rsid w:val="009267A0"/>
    <w:rsid w:val="00926B61"/>
    <w:rsid w:val="00927AC1"/>
    <w:rsid w:val="00927E8A"/>
    <w:rsid w:val="00930F32"/>
    <w:rsid w:val="00931980"/>
    <w:rsid w:val="00933D24"/>
    <w:rsid w:val="0093534F"/>
    <w:rsid w:val="00935584"/>
    <w:rsid w:val="00936248"/>
    <w:rsid w:val="00936C7A"/>
    <w:rsid w:val="00936F41"/>
    <w:rsid w:val="009372A0"/>
    <w:rsid w:val="00937359"/>
    <w:rsid w:val="00940351"/>
    <w:rsid w:val="009406E0"/>
    <w:rsid w:val="009416CE"/>
    <w:rsid w:val="009417CA"/>
    <w:rsid w:val="009417F3"/>
    <w:rsid w:val="00942265"/>
    <w:rsid w:val="00943A49"/>
    <w:rsid w:val="00944115"/>
    <w:rsid w:val="0094484B"/>
    <w:rsid w:val="009455B7"/>
    <w:rsid w:val="00946593"/>
    <w:rsid w:val="0094742E"/>
    <w:rsid w:val="00947AE7"/>
    <w:rsid w:val="00947F79"/>
    <w:rsid w:val="00952BD9"/>
    <w:rsid w:val="00953400"/>
    <w:rsid w:val="00953B6A"/>
    <w:rsid w:val="00953D4D"/>
    <w:rsid w:val="0095412D"/>
    <w:rsid w:val="00954AAA"/>
    <w:rsid w:val="009551FA"/>
    <w:rsid w:val="00955512"/>
    <w:rsid w:val="0095559E"/>
    <w:rsid w:val="00955A18"/>
    <w:rsid w:val="00955A49"/>
    <w:rsid w:val="0095630B"/>
    <w:rsid w:val="0095630F"/>
    <w:rsid w:val="0095674C"/>
    <w:rsid w:val="00957475"/>
    <w:rsid w:val="00960B0E"/>
    <w:rsid w:val="00960FD6"/>
    <w:rsid w:val="00960FF2"/>
    <w:rsid w:val="009619E3"/>
    <w:rsid w:val="009622D5"/>
    <w:rsid w:val="00963167"/>
    <w:rsid w:val="00963444"/>
    <w:rsid w:val="009637C9"/>
    <w:rsid w:val="00964DC9"/>
    <w:rsid w:val="00964DF0"/>
    <w:rsid w:val="0096594D"/>
    <w:rsid w:val="00966ED8"/>
    <w:rsid w:val="00967430"/>
    <w:rsid w:val="00967561"/>
    <w:rsid w:val="00967918"/>
    <w:rsid w:val="009703F1"/>
    <w:rsid w:val="00970501"/>
    <w:rsid w:val="00970AA1"/>
    <w:rsid w:val="00973DBB"/>
    <w:rsid w:val="0097401B"/>
    <w:rsid w:val="00974379"/>
    <w:rsid w:val="0097485B"/>
    <w:rsid w:val="00974A4A"/>
    <w:rsid w:val="00974D6D"/>
    <w:rsid w:val="00980F44"/>
    <w:rsid w:val="00984E11"/>
    <w:rsid w:val="00985D43"/>
    <w:rsid w:val="00985DD9"/>
    <w:rsid w:val="00986C9B"/>
    <w:rsid w:val="00987706"/>
    <w:rsid w:val="00987912"/>
    <w:rsid w:val="00987F03"/>
    <w:rsid w:val="009901F7"/>
    <w:rsid w:val="0099043D"/>
    <w:rsid w:val="0099088D"/>
    <w:rsid w:val="009917D5"/>
    <w:rsid w:val="00991FBA"/>
    <w:rsid w:val="00992C21"/>
    <w:rsid w:val="009961A9"/>
    <w:rsid w:val="00996964"/>
    <w:rsid w:val="009A0ED5"/>
    <w:rsid w:val="009A0FB0"/>
    <w:rsid w:val="009A0FD0"/>
    <w:rsid w:val="009A1222"/>
    <w:rsid w:val="009A1D2E"/>
    <w:rsid w:val="009A1ECB"/>
    <w:rsid w:val="009A2854"/>
    <w:rsid w:val="009A36F5"/>
    <w:rsid w:val="009A44C7"/>
    <w:rsid w:val="009A6BBC"/>
    <w:rsid w:val="009A6DB0"/>
    <w:rsid w:val="009A75BC"/>
    <w:rsid w:val="009A76EE"/>
    <w:rsid w:val="009B161B"/>
    <w:rsid w:val="009B197C"/>
    <w:rsid w:val="009B1D4B"/>
    <w:rsid w:val="009B2148"/>
    <w:rsid w:val="009B26E1"/>
    <w:rsid w:val="009B31CE"/>
    <w:rsid w:val="009B34AC"/>
    <w:rsid w:val="009B36D5"/>
    <w:rsid w:val="009B3BEA"/>
    <w:rsid w:val="009B3DC3"/>
    <w:rsid w:val="009B3F4A"/>
    <w:rsid w:val="009B5343"/>
    <w:rsid w:val="009B5AC8"/>
    <w:rsid w:val="009B6761"/>
    <w:rsid w:val="009C05FC"/>
    <w:rsid w:val="009C086A"/>
    <w:rsid w:val="009C08B0"/>
    <w:rsid w:val="009C0EC6"/>
    <w:rsid w:val="009C14D9"/>
    <w:rsid w:val="009C3174"/>
    <w:rsid w:val="009C3A19"/>
    <w:rsid w:val="009C5371"/>
    <w:rsid w:val="009C556B"/>
    <w:rsid w:val="009C583B"/>
    <w:rsid w:val="009C5EA9"/>
    <w:rsid w:val="009C5EC9"/>
    <w:rsid w:val="009C63B7"/>
    <w:rsid w:val="009C6C01"/>
    <w:rsid w:val="009D0309"/>
    <w:rsid w:val="009D1159"/>
    <w:rsid w:val="009D142E"/>
    <w:rsid w:val="009D1C21"/>
    <w:rsid w:val="009D3032"/>
    <w:rsid w:val="009D37CB"/>
    <w:rsid w:val="009D3829"/>
    <w:rsid w:val="009D3948"/>
    <w:rsid w:val="009D49FD"/>
    <w:rsid w:val="009D62BB"/>
    <w:rsid w:val="009D6CC7"/>
    <w:rsid w:val="009D72AF"/>
    <w:rsid w:val="009D7926"/>
    <w:rsid w:val="009E00F8"/>
    <w:rsid w:val="009E0AE8"/>
    <w:rsid w:val="009E0F77"/>
    <w:rsid w:val="009E1E7D"/>
    <w:rsid w:val="009E2CF6"/>
    <w:rsid w:val="009E3142"/>
    <w:rsid w:val="009E35AC"/>
    <w:rsid w:val="009E395C"/>
    <w:rsid w:val="009E42D4"/>
    <w:rsid w:val="009E5935"/>
    <w:rsid w:val="009E5A54"/>
    <w:rsid w:val="009E5E0F"/>
    <w:rsid w:val="009E65D2"/>
    <w:rsid w:val="009E6D6B"/>
    <w:rsid w:val="009F0331"/>
    <w:rsid w:val="009F035B"/>
    <w:rsid w:val="009F0796"/>
    <w:rsid w:val="009F1590"/>
    <w:rsid w:val="009F1F47"/>
    <w:rsid w:val="009F2053"/>
    <w:rsid w:val="009F2124"/>
    <w:rsid w:val="009F2CB4"/>
    <w:rsid w:val="009F2DB4"/>
    <w:rsid w:val="009F3076"/>
    <w:rsid w:val="009F34D5"/>
    <w:rsid w:val="009F48F3"/>
    <w:rsid w:val="009F5EA4"/>
    <w:rsid w:val="009F6999"/>
    <w:rsid w:val="009F6E4C"/>
    <w:rsid w:val="009F71FA"/>
    <w:rsid w:val="009F76A7"/>
    <w:rsid w:val="00A00C03"/>
    <w:rsid w:val="00A011C8"/>
    <w:rsid w:val="00A0333E"/>
    <w:rsid w:val="00A036ED"/>
    <w:rsid w:val="00A03711"/>
    <w:rsid w:val="00A04B88"/>
    <w:rsid w:val="00A05A21"/>
    <w:rsid w:val="00A10966"/>
    <w:rsid w:val="00A11723"/>
    <w:rsid w:val="00A11905"/>
    <w:rsid w:val="00A11CA6"/>
    <w:rsid w:val="00A1491A"/>
    <w:rsid w:val="00A150DB"/>
    <w:rsid w:val="00A15CA1"/>
    <w:rsid w:val="00A1610B"/>
    <w:rsid w:val="00A1665D"/>
    <w:rsid w:val="00A172FE"/>
    <w:rsid w:val="00A1781B"/>
    <w:rsid w:val="00A17A80"/>
    <w:rsid w:val="00A201EA"/>
    <w:rsid w:val="00A22C31"/>
    <w:rsid w:val="00A22F5C"/>
    <w:rsid w:val="00A234C5"/>
    <w:rsid w:val="00A23506"/>
    <w:rsid w:val="00A24E66"/>
    <w:rsid w:val="00A253F7"/>
    <w:rsid w:val="00A264D2"/>
    <w:rsid w:val="00A273A1"/>
    <w:rsid w:val="00A27583"/>
    <w:rsid w:val="00A27A6E"/>
    <w:rsid w:val="00A30F11"/>
    <w:rsid w:val="00A3242B"/>
    <w:rsid w:val="00A3329E"/>
    <w:rsid w:val="00A33ECE"/>
    <w:rsid w:val="00A3430A"/>
    <w:rsid w:val="00A3443E"/>
    <w:rsid w:val="00A35338"/>
    <w:rsid w:val="00A36B4A"/>
    <w:rsid w:val="00A36CB7"/>
    <w:rsid w:val="00A36ECB"/>
    <w:rsid w:val="00A37379"/>
    <w:rsid w:val="00A37747"/>
    <w:rsid w:val="00A40740"/>
    <w:rsid w:val="00A42191"/>
    <w:rsid w:val="00A42ACE"/>
    <w:rsid w:val="00A42F83"/>
    <w:rsid w:val="00A43149"/>
    <w:rsid w:val="00A431CA"/>
    <w:rsid w:val="00A4532B"/>
    <w:rsid w:val="00A46141"/>
    <w:rsid w:val="00A46480"/>
    <w:rsid w:val="00A46EEC"/>
    <w:rsid w:val="00A471EB"/>
    <w:rsid w:val="00A504E3"/>
    <w:rsid w:val="00A51B57"/>
    <w:rsid w:val="00A52120"/>
    <w:rsid w:val="00A526B3"/>
    <w:rsid w:val="00A53344"/>
    <w:rsid w:val="00A53447"/>
    <w:rsid w:val="00A53461"/>
    <w:rsid w:val="00A54216"/>
    <w:rsid w:val="00A5446E"/>
    <w:rsid w:val="00A55AD3"/>
    <w:rsid w:val="00A55E25"/>
    <w:rsid w:val="00A561A9"/>
    <w:rsid w:val="00A56343"/>
    <w:rsid w:val="00A57BB5"/>
    <w:rsid w:val="00A6071A"/>
    <w:rsid w:val="00A61836"/>
    <w:rsid w:val="00A62165"/>
    <w:rsid w:val="00A62297"/>
    <w:rsid w:val="00A62D0A"/>
    <w:rsid w:val="00A63A1C"/>
    <w:rsid w:val="00A63ABB"/>
    <w:rsid w:val="00A63D88"/>
    <w:rsid w:val="00A6499D"/>
    <w:rsid w:val="00A649FB"/>
    <w:rsid w:val="00A64AD1"/>
    <w:rsid w:val="00A66298"/>
    <w:rsid w:val="00A66546"/>
    <w:rsid w:val="00A669F4"/>
    <w:rsid w:val="00A672C9"/>
    <w:rsid w:val="00A677FE"/>
    <w:rsid w:val="00A70C26"/>
    <w:rsid w:val="00A711B5"/>
    <w:rsid w:val="00A73242"/>
    <w:rsid w:val="00A73791"/>
    <w:rsid w:val="00A737EE"/>
    <w:rsid w:val="00A73874"/>
    <w:rsid w:val="00A7413F"/>
    <w:rsid w:val="00A74CCF"/>
    <w:rsid w:val="00A7562A"/>
    <w:rsid w:val="00A756B1"/>
    <w:rsid w:val="00A75AB1"/>
    <w:rsid w:val="00A75F79"/>
    <w:rsid w:val="00A7621D"/>
    <w:rsid w:val="00A76585"/>
    <w:rsid w:val="00A77232"/>
    <w:rsid w:val="00A772F5"/>
    <w:rsid w:val="00A7780C"/>
    <w:rsid w:val="00A77E82"/>
    <w:rsid w:val="00A8006D"/>
    <w:rsid w:val="00A806AF"/>
    <w:rsid w:val="00A809C6"/>
    <w:rsid w:val="00A80B99"/>
    <w:rsid w:val="00A81EE3"/>
    <w:rsid w:val="00A827FA"/>
    <w:rsid w:val="00A830CE"/>
    <w:rsid w:val="00A840C8"/>
    <w:rsid w:val="00A841DF"/>
    <w:rsid w:val="00A84B9B"/>
    <w:rsid w:val="00A86624"/>
    <w:rsid w:val="00A86976"/>
    <w:rsid w:val="00A8769E"/>
    <w:rsid w:val="00A8783C"/>
    <w:rsid w:val="00A87CEF"/>
    <w:rsid w:val="00A90687"/>
    <w:rsid w:val="00A90C20"/>
    <w:rsid w:val="00A90E5F"/>
    <w:rsid w:val="00A90E67"/>
    <w:rsid w:val="00A9142D"/>
    <w:rsid w:val="00A93E0F"/>
    <w:rsid w:val="00A93FBF"/>
    <w:rsid w:val="00A95D68"/>
    <w:rsid w:val="00A95E1F"/>
    <w:rsid w:val="00A966D8"/>
    <w:rsid w:val="00A97A84"/>
    <w:rsid w:val="00AA039B"/>
    <w:rsid w:val="00AA1E90"/>
    <w:rsid w:val="00AA2731"/>
    <w:rsid w:val="00AA27D3"/>
    <w:rsid w:val="00AA292C"/>
    <w:rsid w:val="00AA31A3"/>
    <w:rsid w:val="00AA327D"/>
    <w:rsid w:val="00AA512E"/>
    <w:rsid w:val="00AA5DE4"/>
    <w:rsid w:val="00AA6333"/>
    <w:rsid w:val="00AA64B9"/>
    <w:rsid w:val="00AA6C03"/>
    <w:rsid w:val="00AA73FE"/>
    <w:rsid w:val="00AA75F6"/>
    <w:rsid w:val="00AB0C4F"/>
    <w:rsid w:val="00AB1D26"/>
    <w:rsid w:val="00AB2573"/>
    <w:rsid w:val="00AB316E"/>
    <w:rsid w:val="00AB389C"/>
    <w:rsid w:val="00AB4654"/>
    <w:rsid w:val="00AB4CAB"/>
    <w:rsid w:val="00AB4E2D"/>
    <w:rsid w:val="00AB4FDA"/>
    <w:rsid w:val="00AB543E"/>
    <w:rsid w:val="00AB585E"/>
    <w:rsid w:val="00AB6395"/>
    <w:rsid w:val="00AB6AEF"/>
    <w:rsid w:val="00AC0508"/>
    <w:rsid w:val="00AC0603"/>
    <w:rsid w:val="00AC155E"/>
    <w:rsid w:val="00AC4017"/>
    <w:rsid w:val="00AC4189"/>
    <w:rsid w:val="00AC4662"/>
    <w:rsid w:val="00AC51BF"/>
    <w:rsid w:val="00AC6FCB"/>
    <w:rsid w:val="00AC716D"/>
    <w:rsid w:val="00AC7EF0"/>
    <w:rsid w:val="00AD02E5"/>
    <w:rsid w:val="00AD031B"/>
    <w:rsid w:val="00AD05E0"/>
    <w:rsid w:val="00AD0C31"/>
    <w:rsid w:val="00AD1B93"/>
    <w:rsid w:val="00AD2742"/>
    <w:rsid w:val="00AD3F04"/>
    <w:rsid w:val="00AD3F86"/>
    <w:rsid w:val="00AD42AD"/>
    <w:rsid w:val="00AD43D5"/>
    <w:rsid w:val="00AD566A"/>
    <w:rsid w:val="00AD60F9"/>
    <w:rsid w:val="00AD650D"/>
    <w:rsid w:val="00AD66EF"/>
    <w:rsid w:val="00AD6AE6"/>
    <w:rsid w:val="00AE00F9"/>
    <w:rsid w:val="00AE04A5"/>
    <w:rsid w:val="00AE05F9"/>
    <w:rsid w:val="00AE0CD7"/>
    <w:rsid w:val="00AE1E12"/>
    <w:rsid w:val="00AE1FCD"/>
    <w:rsid w:val="00AE2349"/>
    <w:rsid w:val="00AE2432"/>
    <w:rsid w:val="00AE2F42"/>
    <w:rsid w:val="00AE40C8"/>
    <w:rsid w:val="00AE41BD"/>
    <w:rsid w:val="00AE5C65"/>
    <w:rsid w:val="00AE6505"/>
    <w:rsid w:val="00AE7309"/>
    <w:rsid w:val="00AE7492"/>
    <w:rsid w:val="00AE798C"/>
    <w:rsid w:val="00AE79A7"/>
    <w:rsid w:val="00AE7ED5"/>
    <w:rsid w:val="00AF076E"/>
    <w:rsid w:val="00AF1028"/>
    <w:rsid w:val="00AF18B5"/>
    <w:rsid w:val="00AF1EB3"/>
    <w:rsid w:val="00AF213A"/>
    <w:rsid w:val="00AF232B"/>
    <w:rsid w:val="00AF25DD"/>
    <w:rsid w:val="00AF2AE1"/>
    <w:rsid w:val="00AF3AB8"/>
    <w:rsid w:val="00AF425C"/>
    <w:rsid w:val="00AF516C"/>
    <w:rsid w:val="00AF6805"/>
    <w:rsid w:val="00AF683F"/>
    <w:rsid w:val="00AF6906"/>
    <w:rsid w:val="00AF6941"/>
    <w:rsid w:val="00AF7ECE"/>
    <w:rsid w:val="00B00187"/>
    <w:rsid w:val="00B00852"/>
    <w:rsid w:val="00B02020"/>
    <w:rsid w:val="00B02ADA"/>
    <w:rsid w:val="00B02E6D"/>
    <w:rsid w:val="00B02FDB"/>
    <w:rsid w:val="00B03A5F"/>
    <w:rsid w:val="00B03F59"/>
    <w:rsid w:val="00B05B9F"/>
    <w:rsid w:val="00B069C7"/>
    <w:rsid w:val="00B07BD2"/>
    <w:rsid w:val="00B11BE2"/>
    <w:rsid w:val="00B12674"/>
    <w:rsid w:val="00B128DD"/>
    <w:rsid w:val="00B12A7A"/>
    <w:rsid w:val="00B1339E"/>
    <w:rsid w:val="00B13C96"/>
    <w:rsid w:val="00B14155"/>
    <w:rsid w:val="00B143DE"/>
    <w:rsid w:val="00B15262"/>
    <w:rsid w:val="00B1707F"/>
    <w:rsid w:val="00B17286"/>
    <w:rsid w:val="00B178E4"/>
    <w:rsid w:val="00B22A9A"/>
    <w:rsid w:val="00B22CDB"/>
    <w:rsid w:val="00B2347C"/>
    <w:rsid w:val="00B236BF"/>
    <w:rsid w:val="00B2442F"/>
    <w:rsid w:val="00B2541C"/>
    <w:rsid w:val="00B25467"/>
    <w:rsid w:val="00B256AB"/>
    <w:rsid w:val="00B267BD"/>
    <w:rsid w:val="00B277F2"/>
    <w:rsid w:val="00B27812"/>
    <w:rsid w:val="00B27BE2"/>
    <w:rsid w:val="00B31164"/>
    <w:rsid w:val="00B31DFD"/>
    <w:rsid w:val="00B32152"/>
    <w:rsid w:val="00B32C54"/>
    <w:rsid w:val="00B34677"/>
    <w:rsid w:val="00B34CF4"/>
    <w:rsid w:val="00B35968"/>
    <w:rsid w:val="00B3651E"/>
    <w:rsid w:val="00B368E0"/>
    <w:rsid w:val="00B36C3F"/>
    <w:rsid w:val="00B370DE"/>
    <w:rsid w:val="00B374C2"/>
    <w:rsid w:val="00B40499"/>
    <w:rsid w:val="00B40709"/>
    <w:rsid w:val="00B410AF"/>
    <w:rsid w:val="00B4272F"/>
    <w:rsid w:val="00B42AA6"/>
    <w:rsid w:val="00B42EA5"/>
    <w:rsid w:val="00B4371B"/>
    <w:rsid w:val="00B438A3"/>
    <w:rsid w:val="00B44415"/>
    <w:rsid w:val="00B448CA"/>
    <w:rsid w:val="00B44FCD"/>
    <w:rsid w:val="00B4617C"/>
    <w:rsid w:val="00B4623C"/>
    <w:rsid w:val="00B47D19"/>
    <w:rsid w:val="00B506F7"/>
    <w:rsid w:val="00B5078D"/>
    <w:rsid w:val="00B50F2E"/>
    <w:rsid w:val="00B515C9"/>
    <w:rsid w:val="00B51C5E"/>
    <w:rsid w:val="00B52A9D"/>
    <w:rsid w:val="00B52E8B"/>
    <w:rsid w:val="00B54320"/>
    <w:rsid w:val="00B55ABF"/>
    <w:rsid w:val="00B55F60"/>
    <w:rsid w:val="00B56AF0"/>
    <w:rsid w:val="00B56E69"/>
    <w:rsid w:val="00B578F5"/>
    <w:rsid w:val="00B57A54"/>
    <w:rsid w:val="00B57D25"/>
    <w:rsid w:val="00B57E13"/>
    <w:rsid w:val="00B60281"/>
    <w:rsid w:val="00B609A0"/>
    <w:rsid w:val="00B60FCB"/>
    <w:rsid w:val="00B614D8"/>
    <w:rsid w:val="00B61525"/>
    <w:rsid w:val="00B61FA6"/>
    <w:rsid w:val="00B62734"/>
    <w:rsid w:val="00B62EE5"/>
    <w:rsid w:val="00B63EB0"/>
    <w:rsid w:val="00B6462D"/>
    <w:rsid w:val="00B64A67"/>
    <w:rsid w:val="00B650DE"/>
    <w:rsid w:val="00B6583F"/>
    <w:rsid w:val="00B66DEE"/>
    <w:rsid w:val="00B672DD"/>
    <w:rsid w:val="00B70064"/>
    <w:rsid w:val="00B71CFF"/>
    <w:rsid w:val="00B72218"/>
    <w:rsid w:val="00B723AE"/>
    <w:rsid w:val="00B72E90"/>
    <w:rsid w:val="00B72FC5"/>
    <w:rsid w:val="00B7373E"/>
    <w:rsid w:val="00B73DB6"/>
    <w:rsid w:val="00B75607"/>
    <w:rsid w:val="00B75919"/>
    <w:rsid w:val="00B75E09"/>
    <w:rsid w:val="00B7615F"/>
    <w:rsid w:val="00B766F8"/>
    <w:rsid w:val="00B767DB"/>
    <w:rsid w:val="00B76BE2"/>
    <w:rsid w:val="00B76C67"/>
    <w:rsid w:val="00B76DA9"/>
    <w:rsid w:val="00B77410"/>
    <w:rsid w:val="00B77F64"/>
    <w:rsid w:val="00B800AC"/>
    <w:rsid w:val="00B816F9"/>
    <w:rsid w:val="00B819C8"/>
    <w:rsid w:val="00B81C01"/>
    <w:rsid w:val="00B824E4"/>
    <w:rsid w:val="00B82703"/>
    <w:rsid w:val="00B8280C"/>
    <w:rsid w:val="00B83B75"/>
    <w:rsid w:val="00B84398"/>
    <w:rsid w:val="00B8467F"/>
    <w:rsid w:val="00B8516F"/>
    <w:rsid w:val="00B85C3E"/>
    <w:rsid w:val="00B85E29"/>
    <w:rsid w:val="00B86E0F"/>
    <w:rsid w:val="00B907AC"/>
    <w:rsid w:val="00B90F79"/>
    <w:rsid w:val="00B91A13"/>
    <w:rsid w:val="00B91B0E"/>
    <w:rsid w:val="00B929CE"/>
    <w:rsid w:val="00B9304C"/>
    <w:rsid w:val="00B93EF0"/>
    <w:rsid w:val="00B951B4"/>
    <w:rsid w:val="00B95EE2"/>
    <w:rsid w:val="00B96966"/>
    <w:rsid w:val="00B96A06"/>
    <w:rsid w:val="00BA0BD5"/>
    <w:rsid w:val="00BA1E52"/>
    <w:rsid w:val="00BA26F8"/>
    <w:rsid w:val="00BA3131"/>
    <w:rsid w:val="00BA348A"/>
    <w:rsid w:val="00BA3C47"/>
    <w:rsid w:val="00BA3D2D"/>
    <w:rsid w:val="00BA40B1"/>
    <w:rsid w:val="00BA515F"/>
    <w:rsid w:val="00BA5201"/>
    <w:rsid w:val="00BA5312"/>
    <w:rsid w:val="00BA6F8F"/>
    <w:rsid w:val="00BB104A"/>
    <w:rsid w:val="00BB1724"/>
    <w:rsid w:val="00BB2883"/>
    <w:rsid w:val="00BB3586"/>
    <w:rsid w:val="00BB3EFB"/>
    <w:rsid w:val="00BB46BE"/>
    <w:rsid w:val="00BB5194"/>
    <w:rsid w:val="00BB52DB"/>
    <w:rsid w:val="00BB555C"/>
    <w:rsid w:val="00BB6C99"/>
    <w:rsid w:val="00BB6CCB"/>
    <w:rsid w:val="00BB7517"/>
    <w:rsid w:val="00BB7F61"/>
    <w:rsid w:val="00BC086F"/>
    <w:rsid w:val="00BC0D1A"/>
    <w:rsid w:val="00BC1312"/>
    <w:rsid w:val="00BC1B18"/>
    <w:rsid w:val="00BC356E"/>
    <w:rsid w:val="00BC3A8D"/>
    <w:rsid w:val="00BD0140"/>
    <w:rsid w:val="00BD0361"/>
    <w:rsid w:val="00BD0BF7"/>
    <w:rsid w:val="00BD0DF4"/>
    <w:rsid w:val="00BD12BF"/>
    <w:rsid w:val="00BD152D"/>
    <w:rsid w:val="00BD1C87"/>
    <w:rsid w:val="00BD3AF9"/>
    <w:rsid w:val="00BD49C3"/>
    <w:rsid w:val="00BD52AD"/>
    <w:rsid w:val="00BD5637"/>
    <w:rsid w:val="00BD61A8"/>
    <w:rsid w:val="00BD6CEF"/>
    <w:rsid w:val="00BD7DA1"/>
    <w:rsid w:val="00BE02E3"/>
    <w:rsid w:val="00BE1CA3"/>
    <w:rsid w:val="00BE1FA3"/>
    <w:rsid w:val="00BE2D9E"/>
    <w:rsid w:val="00BE38E7"/>
    <w:rsid w:val="00BE3DDE"/>
    <w:rsid w:val="00BE41D6"/>
    <w:rsid w:val="00BE41D8"/>
    <w:rsid w:val="00BE4C11"/>
    <w:rsid w:val="00BE4C8A"/>
    <w:rsid w:val="00BE4C9E"/>
    <w:rsid w:val="00BE620C"/>
    <w:rsid w:val="00BE6444"/>
    <w:rsid w:val="00BE757E"/>
    <w:rsid w:val="00BE7F84"/>
    <w:rsid w:val="00BE7FDA"/>
    <w:rsid w:val="00BF097B"/>
    <w:rsid w:val="00BF128D"/>
    <w:rsid w:val="00BF188C"/>
    <w:rsid w:val="00BF1AE0"/>
    <w:rsid w:val="00BF3CD4"/>
    <w:rsid w:val="00BF4DF5"/>
    <w:rsid w:val="00BF5154"/>
    <w:rsid w:val="00BF638A"/>
    <w:rsid w:val="00BF6735"/>
    <w:rsid w:val="00BF6EEC"/>
    <w:rsid w:val="00C01227"/>
    <w:rsid w:val="00C02452"/>
    <w:rsid w:val="00C03414"/>
    <w:rsid w:val="00C03FD5"/>
    <w:rsid w:val="00C04C0F"/>
    <w:rsid w:val="00C050A4"/>
    <w:rsid w:val="00C060C4"/>
    <w:rsid w:val="00C0622B"/>
    <w:rsid w:val="00C06242"/>
    <w:rsid w:val="00C0644C"/>
    <w:rsid w:val="00C066AC"/>
    <w:rsid w:val="00C06D96"/>
    <w:rsid w:val="00C07942"/>
    <w:rsid w:val="00C12219"/>
    <w:rsid w:val="00C12674"/>
    <w:rsid w:val="00C126D7"/>
    <w:rsid w:val="00C12858"/>
    <w:rsid w:val="00C128F2"/>
    <w:rsid w:val="00C13118"/>
    <w:rsid w:val="00C131C6"/>
    <w:rsid w:val="00C1335B"/>
    <w:rsid w:val="00C1366B"/>
    <w:rsid w:val="00C1385A"/>
    <w:rsid w:val="00C1526D"/>
    <w:rsid w:val="00C15688"/>
    <w:rsid w:val="00C156F9"/>
    <w:rsid w:val="00C163B5"/>
    <w:rsid w:val="00C17602"/>
    <w:rsid w:val="00C17E3F"/>
    <w:rsid w:val="00C20E75"/>
    <w:rsid w:val="00C21B2E"/>
    <w:rsid w:val="00C22B5D"/>
    <w:rsid w:val="00C23ACC"/>
    <w:rsid w:val="00C240CD"/>
    <w:rsid w:val="00C24B69"/>
    <w:rsid w:val="00C252F1"/>
    <w:rsid w:val="00C25905"/>
    <w:rsid w:val="00C26544"/>
    <w:rsid w:val="00C2700A"/>
    <w:rsid w:val="00C271F0"/>
    <w:rsid w:val="00C27BCC"/>
    <w:rsid w:val="00C27E54"/>
    <w:rsid w:val="00C30422"/>
    <w:rsid w:val="00C31A20"/>
    <w:rsid w:val="00C31C74"/>
    <w:rsid w:val="00C3245E"/>
    <w:rsid w:val="00C33C82"/>
    <w:rsid w:val="00C33D27"/>
    <w:rsid w:val="00C341C9"/>
    <w:rsid w:val="00C34EA6"/>
    <w:rsid w:val="00C35352"/>
    <w:rsid w:val="00C35657"/>
    <w:rsid w:val="00C361F1"/>
    <w:rsid w:val="00C369AB"/>
    <w:rsid w:val="00C379BB"/>
    <w:rsid w:val="00C40167"/>
    <w:rsid w:val="00C4072D"/>
    <w:rsid w:val="00C4087C"/>
    <w:rsid w:val="00C40ED1"/>
    <w:rsid w:val="00C413B7"/>
    <w:rsid w:val="00C42F24"/>
    <w:rsid w:val="00C431C2"/>
    <w:rsid w:val="00C43439"/>
    <w:rsid w:val="00C43BCE"/>
    <w:rsid w:val="00C43CA4"/>
    <w:rsid w:val="00C43CB4"/>
    <w:rsid w:val="00C441FB"/>
    <w:rsid w:val="00C4455A"/>
    <w:rsid w:val="00C4461F"/>
    <w:rsid w:val="00C44666"/>
    <w:rsid w:val="00C44856"/>
    <w:rsid w:val="00C44A56"/>
    <w:rsid w:val="00C44F4B"/>
    <w:rsid w:val="00C464D9"/>
    <w:rsid w:val="00C46B78"/>
    <w:rsid w:val="00C473FC"/>
    <w:rsid w:val="00C504F1"/>
    <w:rsid w:val="00C506A8"/>
    <w:rsid w:val="00C51E65"/>
    <w:rsid w:val="00C51F26"/>
    <w:rsid w:val="00C51F35"/>
    <w:rsid w:val="00C51FA5"/>
    <w:rsid w:val="00C52066"/>
    <w:rsid w:val="00C52119"/>
    <w:rsid w:val="00C52318"/>
    <w:rsid w:val="00C54898"/>
    <w:rsid w:val="00C552A1"/>
    <w:rsid w:val="00C56917"/>
    <w:rsid w:val="00C56BBF"/>
    <w:rsid w:val="00C57386"/>
    <w:rsid w:val="00C60A32"/>
    <w:rsid w:val="00C60EA5"/>
    <w:rsid w:val="00C60FEA"/>
    <w:rsid w:val="00C610FD"/>
    <w:rsid w:val="00C61595"/>
    <w:rsid w:val="00C6159D"/>
    <w:rsid w:val="00C625A2"/>
    <w:rsid w:val="00C64242"/>
    <w:rsid w:val="00C644C4"/>
    <w:rsid w:val="00C64B0B"/>
    <w:rsid w:val="00C64CE8"/>
    <w:rsid w:val="00C64F23"/>
    <w:rsid w:val="00C65489"/>
    <w:rsid w:val="00C65DBE"/>
    <w:rsid w:val="00C66779"/>
    <w:rsid w:val="00C66CBA"/>
    <w:rsid w:val="00C67BA6"/>
    <w:rsid w:val="00C70E57"/>
    <w:rsid w:val="00C712A5"/>
    <w:rsid w:val="00C7132E"/>
    <w:rsid w:val="00C719A3"/>
    <w:rsid w:val="00C7261F"/>
    <w:rsid w:val="00C738D6"/>
    <w:rsid w:val="00C74645"/>
    <w:rsid w:val="00C747FA"/>
    <w:rsid w:val="00C74B91"/>
    <w:rsid w:val="00C74C9F"/>
    <w:rsid w:val="00C74CCE"/>
    <w:rsid w:val="00C7621D"/>
    <w:rsid w:val="00C76A94"/>
    <w:rsid w:val="00C76C23"/>
    <w:rsid w:val="00C76C8E"/>
    <w:rsid w:val="00C7745C"/>
    <w:rsid w:val="00C7758F"/>
    <w:rsid w:val="00C776E8"/>
    <w:rsid w:val="00C77700"/>
    <w:rsid w:val="00C77950"/>
    <w:rsid w:val="00C8082E"/>
    <w:rsid w:val="00C81A64"/>
    <w:rsid w:val="00C81E4F"/>
    <w:rsid w:val="00C82EA6"/>
    <w:rsid w:val="00C833A8"/>
    <w:rsid w:val="00C83B80"/>
    <w:rsid w:val="00C8405D"/>
    <w:rsid w:val="00C8435B"/>
    <w:rsid w:val="00C843D4"/>
    <w:rsid w:val="00C84462"/>
    <w:rsid w:val="00C84D66"/>
    <w:rsid w:val="00C865D5"/>
    <w:rsid w:val="00C866AC"/>
    <w:rsid w:val="00C86CED"/>
    <w:rsid w:val="00C87006"/>
    <w:rsid w:val="00C870AF"/>
    <w:rsid w:val="00C87278"/>
    <w:rsid w:val="00C87A4B"/>
    <w:rsid w:val="00C87AD4"/>
    <w:rsid w:val="00C87E17"/>
    <w:rsid w:val="00C910D3"/>
    <w:rsid w:val="00C912BA"/>
    <w:rsid w:val="00C91650"/>
    <w:rsid w:val="00C91656"/>
    <w:rsid w:val="00C91B56"/>
    <w:rsid w:val="00C92285"/>
    <w:rsid w:val="00C92C37"/>
    <w:rsid w:val="00C93490"/>
    <w:rsid w:val="00C935D5"/>
    <w:rsid w:val="00C936BB"/>
    <w:rsid w:val="00C93A41"/>
    <w:rsid w:val="00C94EE5"/>
    <w:rsid w:val="00C9504A"/>
    <w:rsid w:val="00C96673"/>
    <w:rsid w:val="00C96AF0"/>
    <w:rsid w:val="00C96D01"/>
    <w:rsid w:val="00C97F22"/>
    <w:rsid w:val="00CA002E"/>
    <w:rsid w:val="00CA0FDD"/>
    <w:rsid w:val="00CA12DF"/>
    <w:rsid w:val="00CA167B"/>
    <w:rsid w:val="00CA2416"/>
    <w:rsid w:val="00CA299C"/>
    <w:rsid w:val="00CA3691"/>
    <w:rsid w:val="00CA37F5"/>
    <w:rsid w:val="00CA384A"/>
    <w:rsid w:val="00CA3EBE"/>
    <w:rsid w:val="00CA484D"/>
    <w:rsid w:val="00CA4F83"/>
    <w:rsid w:val="00CA4FE1"/>
    <w:rsid w:val="00CA5936"/>
    <w:rsid w:val="00CA6A88"/>
    <w:rsid w:val="00CA6ECB"/>
    <w:rsid w:val="00CA7193"/>
    <w:rsid w:val="00CA7D7E"/>
    <w:rsid w:val="00CB1A69"/>
    <w:rsid w:val="00CB398A"/>
    <w:rsid w:val="00CB3E07"/>
    <w:rsid w:val="00CB559B"/>
    <w:rsid w:val="00CB60AD"/>
    <w:rsid w:val="00CB6152"/>
    <w:rsid w:val="00CB67CC"/>
    <w:rsid w:val="00CB6849"/>
    <w:rsid w:val="00CB687A"/>
    <w:rsid w:val="00CC0215"/>
    <w:rsid w:val="00CC0688"/>
    <w:rsid w:val="00CC1984"/>
    <w:rsid w:val="00CC24E7"/>
    <w:rsid w:val="00CC3049"/>
    <w:rsid w:val="00CC3132"/>
    <w:rsid w:val="00CC420A"/>
    <w:rsid w:val="00CC496A"/>
    <w:rsid w:val="00CC51A5"/>
    <w:rsid w:val="00CC57DB"/>
    <w:rsid w:val="00CC5CC3"/>
    <w:rsid w:val="00CC5F53"/>
    <w:rsid w:val="00CC6288"/>
    <w:rsid w:val="00CC67A3"/>
    <w:rsid w:val="00CC6944"/>
    <w:rsid w:val="00CC6BDC"/>
    <w:rsid w:val="00CC7CD3"/>
    <w:rsid w:val="00CD039E"/>
    <w:rsid w:val="00CD13D3"/>
    <w:rsid w:val="00CD185D"/>
    <w:rsid w:val="00CD1B0F"/>
    <w:rsid w:val="00CD1FFC"/>
    <w:rsid w:val="00CD201C"/>
    <w:rsid w:val="00CD312B"/>
    <w:rsid w:val="00CD31DF"/>
    <w:rsid w:val="00CD4AB8"/>
    <w:rsid w:val="00CD5E03"/>
    <w:rsid w:val="00CD60D5"/>
    <w:rsid w:val="00CD6564"/>
    <w:rsid w:val="00CD6AFE"/>
    <w:rsid w:val="00CD7831"/>
    <w:rsid w:val="00CD7F98"/>
    <w:rsid w:val="00CE0220"/>
    <w:rsid w:val="00CE08D2"/>
    <w:rsid w:val="00CE17B5"/>
    <w:rsid w:val="00CE185C"/>
    <w:rsid w:val="00CE22AF"/>
    <w:rsid w:val="00CE37D5"/>
    <w:rsid w:val="00CE421B"/>
    <w:rsid w:val="00CE4452"/>
    <w:rsid w:val="00CE5299"/>
    <w:rsid w:val="00CE52A8"/>
    <w:rsid w:val="00CE542C"/>
    <w:rsid w:val="00CE54F4"/>
    <w:rsid w:val="00CE5AE0"/>
    <w:rsid w:val="00CE5BC6"/>
    <w:rsid w:val="00CE5E9D"/>
    <w:rsid w:val="00CE6101"/>
    <w:rsid w:val="00CE659B"/>
    <w:rsid w:val="00CE7953"/>
    <w:rsid w:val="00CE79D7"/>
    <w:rsid w:val="00CF123A"/>
    <w:rsid w:val="00CF320D"/>
    <w:rsid w:val="00CF3738"/>
    <w:rsid w:val="00CF441B"/>
    <w:rsid w:val="00CF5E82"/>
    <w:rsid w:val="00CF64C5"/>
    <w:rsid w:val="00CF6F31"/>
    <w:rsid w:val="00CF7EDD"/>
    <w:rsid w:val="00D00274"/>
    <w:rsid w:val="00D00F7C"/>
    <w:rsid w:val="00D010B8"/>
    <w:rsid w:val="00D012B5"/>
    <w:rsid w:val="00D01B32"/>
    <w:rsid w:val="00D01B66"/>
    <w:rsid w:val="00D01D20"/>
    <w:rsid w:val="00D01DB1"/>
    <w:rsid w:val="00D01E72"/>
    <w:rsid w:val="00D02C18"/>
    <w:rsid w:val="00D03EF5"/>
    <w:rsid w:val="00D04530"/>
    <w:rsid w:val="00D04B12"/>
    <w:rsid w:val="00D04B46"/>
    <w:rsid w:val="00D061E4"/>
    <w:rsid w:val="00D06DA8"/>
    <w:rsid w:val="00D06FE9"/>
    <w:rsid w:val="00D0717C"/>
    <w:rsid w:val="00D07686"/>
    <w:rsid w:val="00D07DC0"/>
    <w:rsid w:val="00D10496"/>
    <w:rsid w:val="00D10610"/>
    <w:rsid w:val="00D1170E"/>
    <w:rsid w:val="00D120D3"/>
    <w:rsid w:val="00D12183"/>
    <w:rsid w:val="00D128E4"/>
    <w:rsid w:val="00D12E0D"/>
    <w:rsid w:val="00D1363D"/>
    <w:rsid w:val="00D13E61"/>
    <w:rsid w:val="00D1463B"/>
    <w:rsid w:val="00D14851"/>
    <w:rsid w:val="00D155C0"/>
    <w:rsid w:val="00D16F47"/>
    <w:rsid w:val="00D174FA"/>
    <w:rsid w:val="00D20D0A"/>
    <w:rsid w:val="00D21108"/>
    <w:rsid w:val="00D21A78"/>
    <w:rsid w:val="00D21EC8"/>
    <w:rsid w:val="00D22094"/>
    <w:rsid w:val="00D22C31"/>
    <w:rsid w:val="00D22E08"/>
    <w:rsid w:val="00D234AF"/>
    <w:rsid w:val="00D2429A"/>
    <w:rsid w:val="00D24756"/>
    <w:rsid w:val="00D24E7B"/>
    <w:rsid w:val="00D2520F"/>
    <w:rsid w:val="00D25583"/>
    <w:rsid w:val="00D255B0"/>
    <w:rsid w:val="00D25C0F"/>
    <w:rsid w:val="00D267C3"/>
    <w:rsid w:val="00D26AE6"/>
    <w:rsid w:val="00D2755D"/>
    <w:rsid w:val="00D27719"/>
    <w:rsid w:val="00D2772C"/>
    <w:rsid w:val="00D31124"/>
    <w:rsid w:val="00D3176B"/>
    <w:rsid w:val="00D326DD"/>
    <w:rsid w:val="00D32B9F"/>
    <w:rsid w:val="00D33563"/>
    <w:rsid w:val="00D3370C"/>
    <w:rsid w:val="00D33A65"/>
    <w:rsid w:val="00D33A82"/>
    <w:rsid w:val="00D351AA"/>
    <w:rsid w:val="00D35268"/>
    <w:rsid w:val="00D354D8"/>
    <w:rsid w:val="00D37740"/>
    <w:rsid w:val="00D37952"/>
    <w:rsid w:val="00D42182"/>
    <w:rsid w:val="00D42DF4"/>
    <w:rsid w:val="00D43562"/>
    <w:rsid w:val="00D453B8"/>
    <w:rsid w:val="00D45D7B"/>
    <w:rsid w:val="00D46FF8"/>
    <w:rsid w:val="00D47695"/>
    <w:rsid w:val="00D47AFC"/>
    <w:rsid w:val="00D50731"/>
    <w:rsid w:val="00D51571"/>
    <w:rsid w:val="00D51DC5"/>
    <w:rsid w:val="00D5239D"/>
    <w:rsid w:val="00D52F5B"/>
    <w:rsid w:val="00D53698"/>
    <w:rsid w:val="00D536B0"/>
    <w:rsid w:val="00D5594B"/>
    <w:rsid w:val="00D56868"/>
    <w:rsid w:val="00D56A94"/>
    <w:rsid w:val="00D56DFD"/>
    <w:rsid w:val="00D56EFE"/>
    <w:rsid w:val="00D5727A"/>
    <w:rsid w:val="00D57A61"/>
    <w:rsid w:val="00D6043C"/>
    <w:rsid w:val="00D60A79"/>
    <w:rsid w:val="00D61785"/>
    <w:rsid w:val="00D61AFE"/>
    <w:rsid w:val="00D623CF"/>
    <w:rsid w:val="00D62F9B"/>
    <w:rsid w:val="00D630C6"/>
    <w:rsid w:val="00D63D04"/>
    <w:rsid w:val="00D642D7"/>
    <w:rsid w:val="00D64DB3"/>
    <w:rsid w:val="00D64E94"/>
    <w:rsid w:val="00D65BDF"/>
    <w:rsid w:val="00D65FB8"/>
    <w:rsid w:val="00D67CE0"/>
    <w:rsid w:val="00D70AC0"/>
    <w:rsid w:val="00D71C0D"/>
    <w:rsid w:val="00D7241F"/>
    <w:rsid w:val="00D72796"/>
    <w:rsid w:val="00D72B0B"/>
    <w:rsid w:val="00D73270"/>
    <w:rsid w:val="00D73321"/>
    <w:rsid w:val="00D7376A"/>
    <w:rsid w:val="00D739B2"/>
    <w:rsid w:val="00D74402"/>
    <w:rsid w:val="00D74984"/>
    <w:rsid w:val="00D74B71"/>
    <w:rsid w:val="00D74DB4"/>
    <w:rsid w:val="00D74F02"/>
    <w:rsid w:val="00D7580A"/>
    <w:rsid w:val="00D76AAE"/>
    <w:rsid w:val="00D779C1"/>
    <w:rsid w:val="00D77EBF"/>
    <w:rsid w:val="00D817F3"/>
    <w:rsid w:val="00D828EC"/>
    <w:rsid w:val="00D834D6"/>
    <w:rsid w:val="00D84340"/>
    <w:rsid w:val="00D8479A"/>
    <w:rsid w:val="00D84D8D"/>
    <w:rsid w:val="00D84DB0"/>
    <w:rsid w:val="00D8587E"/>
    <w:rsid w:val="00D86F3A"/>
    <w:rsid w:val="00D8779F"/>
    <w:rsid w:val="00D87A58"/>
    <w:rsid w:val="00D87C64"/>
    <w:rsid w:val="00D87E17"/>
    <w:rsid w:val="00D9010F"/>
    <w:rsid w:val="00D92D3F"/>
    <w:rsid w:val="00D936A9"/>
    <w:rsid w:val="00D94C4A"/>
    <w:rsid w:val="00D95EC8"/>
    <w:rsid w:val="00D9638B"/>
    <w:rsid w:val="00D96474"/>
    <w:rsid w:val="00D96632"/>
    <w:rsid w:val="00D96CA6"/>
    <w:rsid w:val="00D97191"/>
    <w:rsid w:val="00D97FA3"/>
    <w:rsid w:val="00DA0170"/>
    <w:rsid w:val="00DA0D2C"/>
    <w:rsid w:val="00DA1296"/>
    <w:rsid w:val="00DA14B0"/>
    <w:rsid w:val="00DA196F"/>
    <w:rsid w:val="00DA2FDF"/>
    <w:rsid w:val="00DA31E0"/>
    <w:rsid w:val="00DA390E"/>
    <w:rsid w:val="00DA4320"/>
    <w:rsid w:val="00DA46F3"/>
    <w:rsid w:val="00DA5A6A"/>
    <w:rsid w:val="00DA60C5"/>
    <w:rsid w:val="00DA6E85"/>
    <w:rsid w:val="00DA7363"/>
    <w:rsid w:val="00DA795D"/>
    <w:rsid w:val="00DA7CAC"/>
    <w:rsid w:val="00DB1959"/>
    <w:rsid w:val="00DB264D"/>
    <w:rsid w:val="00DB3133"/>
    <w:rsid w:val="00DB3714"/>
    <w:rsid w:val="00DB389D"/>
    <w:rsid w:val="00DB4468"/>
    <w:rsid w:val="00DB5885"/>
    <w:rsid w:val="00DB5B37"/>
    <w:rsid w:val="00DB5BA2"/>
    <w:rsid w:val="00DB5DA3"/>
    <w:rsid w:val="00DB619B"/>
    <w:rsid w:val="00DB61DC"/>
    <w:rsid w:val="00DB6DDA"/>
    <w:rsid w:val="00DB76F8"/>
    <w:rsid w:val="00DB7EB0"/>
    <w:rsid w:val="00DC02CA"/>
    <w:rsid w:val="00DC0A68"/>
    <w:rsid w:val="00DC1874"/>
    <w:rsid w:val="00DC1C5F"/>
    <w:rsid w:val="00DC20DB"/>
    <w:rsid w:val="00DC23D2"/>
    <w:rsid w:val="00DC29C7"/>
    <w:rsid w:val="00DC3348"/>
    <w:rsid w:val="00DC4624"/>
    <w:rsid w:val="00DC590C"/>
    <w:rsid w:val="00DC70B1"/>
    <w:rsid w:val="00DC76E1"/>
    <w:rsid w:val="00DC7D20"/>
    <w:rsid w:val="00DC7D4B"/>
    <w:rsid w:val="00DC7D77"/>
    <w:rsid w:val="00DD0000"/>
    <w:rsid w:val="00DD12D5"/>
    <w:rsid w:val="00DD1927"/>
    <w:rsid w:val="00DD1BC8"/>
    <w:rsid w:val="00DD200C"/>
    <w:rsid w:val="00DD2A35"/>
    <w:rsid w:val="00DD3129"/>
    <w:rsid w:val="00DD31F7"/>
    <w:rsid w:val="00DD4E91"/>
    <w:rsid w:val="00DD50AD"/>
    <w:rsid w:val="00DD5375"/>
    <w:rsid w:val="00DD55B6"/>
    <w:rsid w:val="00DD571D"/>
    <w:rsid w:val="00DD6924"/>
    <w:rsid w:val="00DD6A61"/>
    <w:rsid w:val="00DD7257"/>
    <w:rsid w:val="00DD7413"/>
    <w:rsid w:val="00DD7CC2"/>
    <w:rsid w:val="00DD7D61"/>
    <w:rsid w:val="00DE07E3"/>
    <w:rsid w:val="00DE0A38"/>
    <w:rsid w:val="00DE0A56"/>
    <w:rsid w:val="00DE12EF"/>
    <w:rsid w:val="00DE29E2"/>
    <w:rsid w:val="00DE3143"/>
    <w:rsid w:val="00DE611A"/>
    <w:rsid w:val="00DE6338"/>
    <w:rsid w:val="00DE6A80"/>
    <w:rsid w:val="00DE6CE6"/>
    <w:rsid w:val="00DE715A"/>
    <w:rsid w:val="00DE7297"/>
    <w:rsid w:val="00DE7CA2"/>
    <w:rsid w:val="00DF1A84"/>
    <w:rsid w:val="00DF2A4E"/>
    <w:rsid w:val="00DF2C34"/>
    <w:rsid w:val="00DF3EC4"/>
    <w:rsid w:val="00DF3F39"/>
    <w:rsid w:val="00DF617F"/>
    <w:rsid w:val="00DF7A79"/>
    <w:rsid w:val="00DF7B7D"/>
    <w:rsid w:val="00E002B9"/>
    <w:rsid w:val="00E01275"/>
    <w:rsid w:val="00E016BB"/>
    <w:rsid w:val="00E020CA"/>
    <w:rsid w:val="00E02F0B"/>
    <w:rsid w:val="00E03860"/>
    <w:rsid w:val="00E04116"/>
    <w:rsid w:val="00E04393"/>
    <w:rsid w:val="00E10740"/>
    <w:rsid w:val="00E10D51"/>
    <w:rsid w:val="00E1118C"/>
    <w:rsid w:val="00E1146E"/>
    <w:rsid w:val="00E11507"/>
    <w:rsid w:val="00E116D4"/>
    <w:rsid w:val="00E11998"/>
    <w:rsid w:val="00E1212B"/>
    <w:rsid w:val="00E14005"/>
    <w:rsid w:val="00E14BE5"/>
    <w:rsid w:val="00E155DC"/>
    <w:rsid w:val="00E1562B"/>
    <w:rsid w:val="00E15C13"/>
    <w:rsid w:val="00E15DB0"/>
    <w:rsid w:val="00E16100"/>
    <w:rsid w:val="00E17681"/>
    <w:rsid w:val="00E1794A"/>
    <w:rsid w:val="00E213C8"/>
    <w:rsid w:val="00E21CB6"/>
    <w:rsid w:val="00E21E72"/>
    <w:rsid w:val="00E21EF0"/>
    <w:rsid w:val="00E22293"/>
    <w:rsid w:val="00E23E00"/>
    <w:rsid w:val="00E24401"/>
    <w:rsid w:val="00E24D73"/>
    <w:rsid w:val="00E25981"/>
    <w:rsid w:val="00E25BE4"/>
    <w:rsid w:val="00E269B8"/>
    <w:rsid w:val="00E2739E"/>
    <w:rsid w:val="00E27498"/>
    <w:rsid w:val="00E2758A"/>
    <w:rsid w:val="00E27C77"/>
    <w:rsid w:val="00E307C4"/>
    <w:rsid w:val="00E308AC"/>
    <w:rsid w:val="00E30F2D"/>
    <w:rsid w:val="00E324CD"/>
    <w:rsid w:val="00E3269F"/>
    <w:rsid w:val="00E32E75"/>
    <w:rsid w:val="00E33D67"/>
    <w:rsid w:val="00E33D9A"/>
    <w:rsid w:val="00E33E7F"/>
    <w:rsid w:val="00E33F3F"/>
    <w:rsid w:val="00E34E0B"/>
    <w:rsid w:val="00E35048"/>
    <w:rsid w:val="00E35477"/>
    <w:rsid w:val="00E37CE4"/>
    <w:rsid w:val="00E40142"/>
    <w:rsid w:val="00E4019D"/>
    <w:rsid w:val="00E404E6"/>
    <w:rsid w:val="00E4080B"/>
    <w:rsid w:val="00E4178B"/>
    <w:rsid w:val="00E426D2"/>
    <w:rsid w:val="00E42951"/>
    <w:rsid w:val="00E42DA1"/>
    <w:rsid w:val="00E43995"/>
    <w:rsid w:val="00E45EE5"/>
    <w:rsid w:val="00E46852"/>
    <w:rsid w:val="00E4764D"/>
    <w:rsid w:val="00E47F79"/>
    <w:rsid w:val="00E5093B"/>
    <w:rsid w:val="00E50DC9"/>
    <w:rsid w:val="00E53755"/>
    <w:rsid w:val="00E545FD"/>
    <w:rsid w:val="00E5476D"/>
    <w:rsid w:val="00E551DD"/>
    <w:rsid w:val="00E55898"/>
    <w:rsid w:val="00E55A7D"/>
    <w:rsid w:val="00E56DD9"/>
    <w:rsid w:val="00E615D2"/>
    <w:rsid w:val="00E61D7A"/>
    <w:rsid w:val="00E629E1"/>
    <w:rsid w:val="00E629EE"/>
    <w:rsid w:val="00E62A21"/>
    <w:rsid w:val="00E631CD"/>
    <w:rsid w:val="00E6342E"/>
    <w:rsid w:val="00E63668"/>
    <w:rsid w:val="00E63F7D"/>
    <w:rsid w:val="00E641BA"/>
    <w:rsid w:val="00E647B1"/>
    <w:rsid w:val="00E650FE"/>
    <w:rsid w:val="00E667B8"/>
    <w:rsid w:val="00E70161"/>
    <w:rsid w:val="00E710D6"/>
    <w:rsid w:val="00E7129A"/>
    <w:rsid w:val="00E7203A"/>
    <w:rsid w:val="00E72489"/>
    <w:rsid w:val="00E726AD"/>
    <w:rsid w:val="00E7373B"/>
    <w:rsid w:val="00E737CF"/>
    <w:rsid w:val="00E73D00"/>
    <w:rsid w:val="00E73F6D"/>
    <w:rsid w:val="00E73FFD"/>
    <w:rsid w:val="00E744B3"/>
    <w:rsid w:val="00E75AD2"/>
    <w:rsid w:val="00E75B95"/>
    <w:rsid w:val="00E762CA"/>
    <w:rsid w:val="00E76468"/>
    <w:rsid w:val="00E766A7"/>
    <w:rsid w:val="00E76974"/>
    <w:rsid w:val="00E76F23"/>
    <w:rsid w:val="00E771E4"/>
    <w:rsid w:val="00E77FE1"/>
    <w:rsid w:val="00E81585"/>
    <w:rsid w:val="00E81691"/>
    <w:rsid w:val="00E81B13"/>
    <w:rsid w:val="00E826AD"/>
    <w:rsid w:val="00E82CBC"/>
    <w:rsid w:val="00E83CF1"/>
    <w:rsid w:val="00E83DA7"/>
    <w:rsid w:val="00E851E7"/>
    <w:rsid w:val="00E85296"/>
    <w:rsid w:val="00E85C48"/>
    <w:rsid w:val="00E872E3"/>
    <w:rsid w:val="00E874A9"/>
    <w:rsid w:val="00E87F1D"/>
    <w:rsid w:val="00E901E0"/>
    <w:rsid w:val="00E902EF"/>
    <w:rsid w:val="00E9054B"/>
    <w:rsid w:val="00E905D4"/>
    <w:rsid w:val="00E90C4B"/>
    <w:rsid w:val="00E9237F"/>
    <w:rsid w:val="00E926A5"/>
    <w:rsid w:val="00E927A9"/>
    <w:rsid w:val="00E92FA7"/>
    <w:rsid w:val="00E930BB"/>
    <w:rsid w:val="00E9350D"/>
    <w:rsid w:val="00E93E2E"/>
    <w:rsid w:val="00E952F3"/>
    <w:rsid w:val="00E961D3"/>
    <w:rsid w:val="00E9676A"/>
    <w:rsid w:val="00E96BC8"/>
    <w:rsid w:val="00E97F61"/>
    <w:rsid w:val="00EA05A8"/>
    <w:rsid w:val="00EA19B1"/>
    <w:rsid w:val="00EA3F2E"/>
    <w:rsid w:val="00EA42BF"/>
    <w:rsid w:val="00EA4B4B"/>
    <w:rsid w:val="00EA5212"/>
    <w:rsid w:val="00EA6071"/>
    <w:rsid w:val="00EA7A70"/>
    <w:rsid w:val="00EB20C5"/>
    <w:rsid w:val="00EB2AF9"/>
    <w:rsid w:val="00EB3B5A"/>
    <w:rsid w:val="00EB3DE4"/>
    <w:rsid w:val="00EB4B52"/>
    <w:rsid w:val="00EB4D16"/>
    <w:rsid w:val="00EB4E46"/>
    <w:rsid w:val="00EB528F"/>
    <w:rsid w:val="00EB5D6A"/>
    <w:rsid w:val="00EB5DE9"/>
    <w:rsid w:val="00EB66BF"/>
    <w:rsid w:val="00EB6882"/>
    <w:rsid w:val="00EB6916"/>
    <w:rsid w:val="00EB6B33"/>
    <w:rsid w:val="00EB7C4F"/>
    <w:rsid w:val="00EC0447"/>
    <w:rsid w:val="00EC0E84"/>
    <w:rsid w:val="00EC1D10"/>
    <w:rsid w:val="00EC28C4"/>
    <w:rsid w:val="00EC2CBA"/>
    <w:rsid w:val="00EC2DC8"/>
    <w:rsid w:val="00EC3CD7"/>
    <w:rsid w:val="00EC3FC9"/>
    <w:rsid w:val="00EC4055"/>
    <w:rsid w:val="00EC4434"/>
    <w:rsid w:val="00EC4762"/>
    <w:rsid w:val="00EC4CD8"/>
    <w:rsid w:val="00EC5FA3"/>
    <w:rsid w:val="00EC6916"/>
    <w:rsid w:val="00EC69B3"/>
    <w:rsid w:val="00EC7865"/>
    <w:rsid w:val="00ED0344"/>
    <w:rsid w:val="00ED0E4E"/>
    <w:rsid w:val="00ED258B"/>
    <w:rsid w:val="00ED3136"/>
    <w:rsid w:val="00ED31D2"/>
    <w:rsid w:val="00ED433C"/>
    <w:rsid w:val="00ED56F4"/>
    <w:rsid w:val="00ED58DA"/>
    <w:rsid w:val="00ED5CA2"/>
    <w:rsid w:val="00ED6077"/>
    <w:rsid w:val="00ED6283"/>
    <w:rsid w:val="00ED6629"/>
    <w:rsid w:val="00ED73FE"/>
    <w:rsid w:val="00ED7C51"/>
    <w:rsid w:val="00EE0C86"/>
    <w:rsid w:val="00EE1B25"/>
    <w:rsid w:val="00EE1C89"/>
    <w:rsid w:val="00EE20EC"/>
    <w:rsid w:val="00EE23B5"/>
    <w:rsid w:val="00EE28DF"/>
    <w:rsid w:val="00EE2AE6"/>
    <w:rsid w:val="00EE4232"/>
    <w:rsid w:val="00EE4A2A"/>
    <w:rsid w:val="00EE4B15"/>
    <w:rsid w:val="00EE4FE7"/>
    <w:rsid w:val="00EE58BF"/>
    <w:rsid w:val="00EE5BBA"/>
    <w:rsid w:val="00EE66DC"/>
    <w:rsid w:val="00EE68C3"/>
    <w:rsid w:val="00EF0583"/>
    <w:rsid w:val="00EF0735"/>
    <w:rsid w:val="00EF27E9"/>
    <w:rsid w:val="00EF284F"/>
    <w:rsid w:val="00EF286D"/>
    <w:rsid w:val="00EF2C12"/>
    <w:rsid w:val="00EF3523"/>
    <w:rsid w:val="00EF3710"/>
    <w:rsid w:val="00EF3895"/>
    <w:rsid w:val="00EF3AC2"/>
    <w:rsid w:val="00EF3F3E"/>
    <w:rsid w:val="00EF3FFC"/>
    <w:rsid w:val="00EF449C"/>
    <w:rsid w:val="00EF49A1"/>
    <w:rsid w:val="00EF4AC0"/>
    <w:rsid w:val="00EF58DE"/>
    <w:rsid w:val="00EF5C0B"/>
    <w:rsid w:val="00EF5CA9"/>
    <w:rsid w:val="00EF6D43"/>
    <w:rsid w:val="00EF7A16"/>
    <w:rsid w:val="00F002BE"/>
    <w:rsid w:val="00F00339"/>
    <w:rsid w:val="00F0084C"/>
    <w:rsid w:val="00F01E62"/>
    <w:rsid w:val="00F02378"/>
    <w:rsid w:val="00F0292F"/>
    <w:rsid w:val="00F04354"/>
    <w:rsid w:val="00F0494D"/>
    <w:rsid w:val="00F05079"/>
    <w:rsid w:val="00F0666E"/>
    <w:rsid w:val="00F06FA6"/>
    <w:rsid w:val="00F07427"/>
    <w:rsid w:val="00F076CF"/>
    <w:rsid w:val="00F0784A"/>
    <w:rsid w:val="00F07E30"/>
    <w:rsid w:val="00F10246"/>
    <w:rsid w:val="00F105D5"/>
    <w:rsid w:val="00F10A64"/>
    <w:rsid w:val="00F10F9E"/>
    <w:rsid w:val="00F115F9"/>
    <w:rsid w:val="00F12741"/>
    <w:rsid w:val="00F12A56"/>
    <w:rsid w:val="00F13504"/>
    <w:rsid w:val="00F14F3E"/>
    <w:rsid w:val="00F155AD"/>
    <w:rsid w:val="00F15C21"/>
    <w:rsid w:val="00F15D6C"/>
    <w:rsid w:val="00F16C33"/>
    <w:rsid w:val="00F17045"/>
    <w:rsid w:val="00F20B88"/>
    <w:rsid w:val="00F21011"/>
    <w:rsid w:val="00F21825"/>
    <w:rsid w:val="00F21FAD"/>
    <w:rsid w:val="00F22C9E"/>
    <w:rsid w:val="00F22CA3"/>
    <w:rsid w:val="00F23A63"/>
    <w:rsid w:val="00F24E60"/>
    <w:rsid w:val="00F2509E"/>
    <w:rsid w:val="00F251F9"/>
    <w:rsid w:val="00F256ED"/>
    <w:rsid w:val="00F2670B"/>
    <w:rsid w:val="00F26A21"/>
    <w:rsid w:val="00F26EA5"/>
    <w:rsid w:val="00F270AC"/>
    <w:rsid w:val="00F276E3"/>
    <w:rsid w:val="00F27FD9"/>
    <w:rsid w:val="00F3016F"/>
    <w:rsid w:val="00F31BEF"/>
    <w:rsid w:val="00F32FBF"/>
    <w:rsid w:val="00F34F27"/>
    <w:rsid w:val="00F35B0E"/>
    <w:rsid w:val="00F361B8"/>
    <w:rsid w:val="00F36970"/>
    <w:rsid w:val="00F37503"/>
    <w:rsid w:val="00F40C68"/>
    <w:rsid w:val="00F42A92"/>
    <w:rsid w:val="00F43A83"/>
    <w:rsid w:val="00F43BF7"/>
    <w:rsid w:val="00F43EF4"/>
    <w:rsid w:val="00F4483C"/>
    <w:rsid w:val="00F449CE"/>
    <w:rsid w:val="00F44AAF"/>
    <w:rsid w:val="00F45305"/>
    <w:rsid w:val="00F457B9"/>
    <w:rsid w:val="00F457EE"/>
    <w:rsid w:val="00F45959"/>
    <w:rsid w:val="00F46600"/>
    <w:rsid w:val="00F47C4C"/>
    <w:rsid w:val="00F504B1"/>
    <w:rsid w:val="00F52130"/>
    <w:rsid w:val="00F535FD"/>
    <w:rsid w:val="00F537D1"/>
    <w:rsid w:val="00F53D9A"/>
    <w:rsid w:val="00F53E10"/>
    <w:rsid w:val="00F5692F"/>
    <w:rsid w:val="00F56EE8"/>
    <w:rsid w:val="00F57432"/>
    <w:rsid w:val="00F57AE6"/>
    <w:rsid w:val="00F57B64"/>
    <w:rsid w:val="00F57BE2"/>
    <w:rsid w:val="00F57FC9"/>
    <w:rsid w:val="00F60AD3"/>
    <w:rsid w:val="00F60E77"/>
    <w:rsid w:val="00F618C2"/>
    <w:rsid w:val="00F621C5"/>
    <w:rsid w:val="00F6330D"/>
    <w:rsid w:val="00F636F2"/>
    <w:rsid w:val="00F63D7D"/>
    <w:rsid w:val="00F647CC"/>
    <w:rsid w:val="00F6524A"/>
    <w:rsid w:val="00F653B2"/>
    <w:rsid w:val="00F65F36"/>
    <w:rsid w:val="00F663E2"/>
    <w:rsid w:val="00F665BA"/>
    <w:rsid w:val="00F669B4"/>
    <w:rsid w:val="00F66B2A"/>
    <w:rsid w:val="00F67208"/>
    <w:rsid w:val="00F679FA"/>
    <w:rsid w:val="00F7041D"/>
    <w:rsid w:val="00F7052C"/>
    <w:rsid w:val="00F71657"/>
    <w:rsid w:val="00F71B12"/>
    <w:rsid w:val="00F71C70"/>
    <w:rsid w:val="00F728F0"/>
    <w:rsid w:val="00F72A3A"/>
    <w:rsid w:val="00F72E85"/>
    <w:rsid w:val="00F733B2"/>
    <w:rsid w:val="00F73400"/>
    <w:rsid w:val="00F73CDF"/>
    <w:rsid w:val="00F73EF8"/>
    <w:rsid w:val="00F74163"/>
    <w:rsid w:val="00F74D95"/>
    <w:rsid w:val="00F754E7"/>
    <w:rsid w:val="00F758E2"/>
    <w:rsid w:val="00F75961"/>
    <w:rsid w:val="00F75B42"/>
    <w:rsid w:val="00F7605C"/>
    <w:rsid w:val="00F765CA"/>
    <w:rsid w:val="00F76838"/>
    <w:rsid w:val="00F77900"/>
    <w:rsid w:val="00F77D65"/>
    <w:rsid w:val="00F802B6"/>
    <w:rsid w:val="00F8103E"/>
    <w:rsid w:val="00F81653"/>
    <w:rsid w:val="00F820D2"/>
    <w:rsid w:val="00F83C9F"/>
    <w:rsid w:val="00F8444F"/>
    <w:rsid w:val="00F8467D"/>
    <w:rsid w:val="00F84707"/>
    <w:rsid w:val="00F847A0"/>
    <w:rsid w:val="00F84A1F"/>
    <w:rsid w:val="00F84C52"/>
    <w:rsid w:val="00F84EDD"/>
    <w:rsid w:val="00F851BD"/>
    <w:rsid w:val="00F85A64"/>
    <w:rsid w:val="00F85E6A"/>
    <w:rsid w:val="00F85F24"/>
    <w:rsid w:val="00F8608B"/>
    <w:rsid w:val="00F86652"/>
    <w:rsid w:val="00F86691"/>
    <w:rsid w:val="00F903C8"/>
    <w:rsid w:val="00F90429"/>
    <w:rsid w:val="00F907AA"/>
    <w:rsid w:val="00F9130B"/>
    <w:rsid w:val="00F91B9F"/>
    <w:rsid w:val="00F91BB6"/>
    <w:rsid w:val="00F92794"/>
    <w:rsid w:val="00F9349C"/>
    <w:rsid w:val="00F94312"/>
    <w:rsid w:val="00F94333"/>
    <w:rsid w:val="00F94E05"/>
    <w:rsid w:val="00F95FAE"/>
    <w:rsid w:val="00F95FED"/>
    <w:rsid w:val="00F96BCE"/>
    <w:rsid w:val="00F97D9A"/>
    <w:rsid w:val="00FA0003"/>
    <w:rsid w:val="00FA0755"/>
    <w:rsid w:val="00FA0BBF"/>
    <w:rsid w:val="00FA0CCF"/>
    <w:rsid w:val="00FA0E3A"/>
    <w:rsid w:val="00FA1BCD"/>
    <w:rsid w:val="00FA1CD2"/>
    <w:rsid w:val="00FA2505"/>
    <w:rsid w:val="00FA2743"/>
    <w:rsid w:val="00FA2EDA"/>
    <w:rsid w:val="00FA313B"/>
    <w:rsid w:val="00FA324E"/>
    <w:rsid w:val="00FA534C"/>
    <w:rsid w:val="00FA616C"/>
    <w:rsid w:val="00FA6573"/>
    <w:rsid w:val="00FA6F08"/>
    <w:rsid w:val="00FA728F"/>
    <w:rsid w:val="00FA7566"/>
    <w:rsid w:val="00FB0197"/>
    <w:rsid w:val="00FB0F4A"/>
    <w:rsid w:val="00FB1286"/>
    <w:rsid w:val="00FB2563"/>
    <w:rsid w:val="00FB2688"/>
    <w:rsid w:val="00FB39E6"/>
    <w:rsid w:val="00FB3CB4"/>
    <w:rsid w:val="00FB47A2"/>
    <w:rsid w:val="00FB4ED5"/>
    <w:rsid w:val="00FB516A"/>
    <w:rsid w:val="00FB53D3"/>
    <w:rsid w:val="00FB5FEA"/>
    <w:rsid w:val="00FB7D87"/>
    <w:rsid w:val="00FC05A1"/>
    <w:rsid w:val="00FC1528"/>
    <w:rsid w:val="00FC16BA"/>
    <w:rsid w:val="00FC2B6E"/>
    <w:rsid w:val="00FC2F57"/>
    <w:rsid w:val="00FC4566"/>
    <w:rsid w:val="00FC4E3B"/>
    <w:rsid w:val="00FC697E"/>
    <w:rsid w:val="00FC6D4A"/>
    <w:rsid w:val="00FC70CC"/>
    <w:rsid w:val="00FD0715"/>
    <w:rsid w:val="00FD077E"/>
    <w:rsid w:val="00FD0F2A"/>
    <w:rsid w:val="00FD1746"/>
    <w:rsid w:val="00FD20E2"/>
    <w:rsid w:val="00FD227A"/>
    <w:rsid w:val="00FD2695"/>
    <w:rsid w:val="00FD4DCA"/>
    <w:rsid w:val="00FD6B89"/>
    <w:rsid w:val="00FD6ED9"/>
    <w:rsid w:val="00FD76DC"/>
    <w:rsid w:val="00FE2099"/>
    <w:rsid w:val="00FE23FF"/>
    <w:rsid w:val="00FE2575"/>
    <w:rsid w:val="00FE2A92"/>
    <w:rsid w:val="00FE2E5D"/>
    <w:rsid w:val="00FE3CBA"/>
    <w:rsid w:val="00FE414A"/>
    <w:rsid w:val="00FE4345"/>
    <w:rsid w:val="00FE4433"/>
    <w:rsid w:val="00FE4CA6"/>
    <w:rsid w:val="00FE4FAC"/>
    <w:rsid w:val="00FE5172"/>
    <w:rsid w:val="00FE51EA"/>
    <w:rsid w:val="00FE5D0B"/>
    <w:rsid w:val="00FE6741"/>
    <w:rsid w:val="00FE6AC1"/>
    <w:rsid w:val="00FF0239"/>
    <w:rsid w:val="00FF121C"/>
    <w:rsid w:val="00FF16A6"/>
    <w:rsid w:val="00FF19B6"/>
    <w:rsid w:val="00FF1C83"/>
    <w:rsid w:val="00FF29A2"/>
    <w:rsid w:val="00FF498E"/>
    <w:rsid w:val="00FF507B"/>
    <w:rsid w:val="00FF5326"/>
    <w:rsid w:val="00FF60EF"/>
    <w:rsid w:val="00FF7C4C"/>
    <w:rsid w:val="038489EC"/>
    <w:rsid w:val="09285BB0"/>
    <w:rsid w:val="0B1B4980"/>
    <w:rsid w:val="0D65BD0F"/>
    <w:rsid w:val="1173F196"/>
    <w:rsid w:val="125D9AFE"/>
    <w:rsid w:val="1788CE9D"/>
    <w:rsid w:val="1B148B8B"/>
    <w:rsid w:val="1BED0821"/>
    <w:rsid w:val="2632EFA4"/>
    <w:rsid w:val="26DC9225"/>
    <w:rsid w:val="2748F6ED"/>
    <w:rsid w:val="280C0A84"/>
    <w:rsid w:val="2A33A03E"/>
    <w:rsid w:val="2CCE3B05"/>
    <w:rsid w:val="2E60F682"/>
    <w:rsid w:val="2EA473DC"/>
    <w:rsid w:val="32CF5A75"/>
    <w:rsid w:val="33513B9F"/>
    <w:rsid w:val="33574B72"/>
    <w:rsid w:val="3CE69BD6"/>
    <w:rsid w:val="3DBEFF2D"/>
    <w:rsid w:val="3DE70A4C"/>
    <w:rsid w:val="3FF5415D"/>
    <w:rsid w:val="44B540B0"/>
    <w:rsid w:val="482DA805"/>
    <w:rsid w:val="4E2AB862"/>
    <w:rsid w:val="50F534BE"/>
    <w:rsid w:val="52035874"/>
    <w:rsid w:val="52163D0A"/>
    <w:rsid w:val="60735FC6"/>
    <w:rsid w:val="693DBDED"/>
    <w:rsid w:val="6C60A14C"/>
    <w:rsid w:val="6D9FD621"/>
    <w:rsid w:val="7828684E"/>
    <w:rsid w:val="7A3D3732"/>
    <w:rsid w:val="7B4F000F"/>
    <w:rsid w:val="7BA01A76"/>
    <w:rsid w:val="7E8C4983"/>
    <w:rsid w:val="7F7F2CB8"/>
    <w:rsid w:val="7F98BE8E"/>
    <w:rsid w:val="7FD271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7DD5D"/>
  <w15:chartTrackingRefBased/>
  <w15:docId w15:val="{4D078B05-5A8D-4C3F-85C2-8F7215B2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879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1960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1960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87912"/>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196084"/>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uiPriority w:val="9"/>
    <w:rsid w:val="00196084"/>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196084"/>
    <w:rPr>
      <w:sz w:val="16"/>
      <w:szCs w:val="16"/>
    </w:rPr>
  </w:style>
  <w:style w:type="paragraph" w:styleId="Kommentaaritekst">
    <w:name w:val="annotation text"/>
    <w:basedOn w:val="Normaallaad"/>
    <w:link w:val="KommentaaritekstMrk"/>
    <w:uiPriority w:val="99"/>
    <w:unhideWhenUsed/>
    <w:rsid w:val="00196084"/>
    <w:pPr>
      <w:spacing w:line="240" w:lineRule="auto"/>
    </w:pPr>
    <w:rPr>
      <w:sz w:val="20"/>
      <w:szCs w:val="20"/>
    </w:rPr>
  </w:style>
  <w:style w:type="character" w:customStyle="1" w:styleId="KommentaaritekstMrk">
    <w:name w:val="Kommentaari tekst Märk"/>
    <w:basedOn w:val="Liguvaikefont"/>
    <w:link w:val="Kommentaaritekst"/>
    <w:uiPriority w:val="99"/>
    <w:rsid w:val="00196084"/>
    <w:rPr>
      <w:sz w:val="20"/>
      <w:szCs w:val="20"/>
    </w:rPr>
  </w:style>
  <w:style w:type="paragraph" w:styleId="Kommentaariteema">
    <w:name w:val="annotation subject"/>
    <w:basedOn w:val="Kommentaaritekst"/>
    <w:next w:val="Kommentaaritekst"/>
    <w:link w:val="KommentaariteemaMrk"/>
    <w:uiPriority w:val="99"/>
    <w:semiHidden/>
    <w:unhideWhenUsed/>
    <w:rsid w:val="00196084"/>
    <w:rPr>
      <w:b/>
      <w:bCs/>
    </w:rPr>
  </w:style>
  <w:style w:type="character" w:customStyle="1" w:styleId="KommentaariteemaMrk">
    <w:name w:val="Kommentaari teema Märk"/>
    <w:basedOn w:val="KommentaaritekstMrk"/>
    <w:link w:val="Kommentaariteema"/>
    <w:uiPriority w:val="99"/>
    <w:semiHidden/>
    <w:rsid w:val="00196084"/>
    <w:rPr>
      <w:b/>
      <w:bCs/>
      <w:sz w:val="20"/>
      <w:szCs w:val="20"/>
    </w:rPr>
  </w:style>
  <w:style w:type="paragraph" w:styleId="Loendilik">
    <w:name w:val="List Paragraph"/>
    <w:basedOn w:val="Normaallaad"/>
    <w:uiPriority w:val="34"/>
    <w:qFormat/>
    <w:rsid w:val="00896872"/>
    <w:pPr>
      <w:ind w:left="720"/>
      <w:contextualSpacing/>
    </w:pPr>
  </w:style>
  <w:style w:type="paragraph" w:styleId="Redaktsioon">
    <w:name w:val="Revision"/>
    <w:hidden/>
    <w:uiPriority w:val="99"/>
    <w:semiHidden/>
    <w:rsid w:val="0006285D"/>
    <w:pPr>
      <w:spacing w:after="0" w:line="240" w:lineRule="auto"/>
    </w:pPr>
  </w:style>
  <w:style w:type="paragraph" w:styleId="Jutumullitekst">
    <w:name w:val="Balloon Text"/>
    <w:basedOn w:val="Normaallaad"/>
    <w:link w:val="JutumullitekstMrk"/>
    <w:uiPriority w:val="99"/>
    <w:semiHidden/>
    <w:unhideWhenUsed/>
    <w:rsid w:val="003B0BB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B0BBF"/>
    <w:rPr>
      <w:rFonts w:ascii="Segoe UI" w:hAnsi="Segoe UI" w:cs="Segoe UI"/>
      <w:sz w:val="18"/>
      <w:szCs w:val="18"/>
    </w:rPr>
  </w:style>
  <w:style w:type="character" w:customStyle="1" w:styleId="tyhik">
    <w:name w:val="tyhik"/>
    <w:basedOn w:val="Liguvaikefont"/>
    <w:rsid w:val="00C4455A"/>
  </w:style>
  <w:style w:type="character" w:customStyle="1" w:styleId="mm">
    <w:name w:val="mm"/>
    <w:basedOn w:val="Liguvaikefont"/>
    <w:rsid w:val="00C4455A"/>
  </w:style>
  <w:style w:type="character" w:styleId="Hperlink">
    <w:name w:val="Hyperlink"/>
    <w:basedOn w:val="Liguvaikefont"/>
    <w:uiPriority w:val="99"/>
    <w:unhideWhenUsed/>
    <w:rsid w:val="00C4455A"/>
    <w:rPr>
      <w:color w:val="0000FF"/>
      <w:u w:val="single"/>
    </w:rPr>
  </w:style>
  <w:style w:type="character" w:customStyle="1" w:styleId="ui-provider">
    <w:name w:val="ui-provider"/>
    <w:basedOn w:val="Liguvaikefont"/>
    <w:rsid w:val="007007A0"/>
  </w:style>
  <w:style w:type="paragraph" w:customStyle="1" w:styleId="pf0">
    <w:name w:val="pf0"/>
    <w:basedOn w:val="Normaallaad"/>
    <w:rsid w:val="00F8669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f01">
    <w:name w:val="cf01"/>
    <w:basedOn w:val="Liguvaikefont"/>
    <w:rsid w:val="00F86691"/>
    <w:rPr>
      <w:rFonts w:ascii="Segoe UI" w:hAnsi="Segoe UI" w:cs="Segoe UI" w:hint="default"/>
      <w:sz w:val="18"/>
      <w:szCs w:val="18"/>
    </w:rPr>
  </w:style>
  <w:style w:type="character" w:customStyle="1" w:styleId="cf21">
    <w:name w:val="cf21"/>
    <w:basedOn w:val="Liguvaikefont"/>
    <w:rsid w:val="00F86691"/>
    <w:rPr>
      <w:rFonts w:ascii="Segoe UI" w:hAnsi="Segoe UI" w:cs="Segoe UI" w:hint="default"/>
      <w:color w:val="0000FF"/>
      <w:sz w:val="18"/>
      <w:szCs w:val="18"/>
    </w:rPr>
  </w:style>
  <w:style w:type="character" w:customStyle="1" w:styleId="cf31">
    <w:name w:val="cf31"/>
    <w:basedOn w:val="Liguvaikefont"/>
    <w:rsid w:val="00F86691"/>
    <w:rPr>
      <w:rFonts w:ascii="Segoe UI" w:hAnsi="Segoe UI" w:cs="Segoe UI" w:hint="default"/>
      <w:color w:val="202020"/>
      <w:sz w:val="18"/>
      <w:szCs w:val="18"/>
      <w:shd w:val="clear" w:color="auto" w:fill="FFFFFF"/>
    </w:rPr>
  </w:style>
  <w:style w:type="paragraph" w:styleId="Pis">
    <w:name w:val="header"/>
    <w:basedOn w:val="Normaallaad"/>
    <w:link w:val="PisMrk"/>
    <w:uiPriority w:val="99"/>
    <w:unhideWhenUsed/>
    <w:rsid w:val="00E213C8"/>
    <w:pPr>
      <w:tabs>
        <w:tab w:val="center" w:pos="4536"/>
        <w:tab w:val="right" w:pos="9072"/>
      </w:tabs>
      <w:spacing w:after="0" w:line="240" w:lineRule="auto"/>
    </w:pPr>
  </w:style>
  <w:style w:type="character" w:customStyle="1" w:styleId="PisMrk">
    <w:name w:val="Päis Märk"/>
    <w:basedOn w:val="Liguvaikefont"/>
    <w:link w:val="Pis"/>
    <w:uiPriority w:val="99"/>
    <w:rsid w:val="00E213C8"/>
  </w:style>
  <w:style w:type="paragraph" w:styleId="Jalus">
    <w:name w:val="footer"/>
    <w:basedOn w:val="Normaallaad"/>
    <w:link w:val="JalusMrk"/>
    <w:uiPriority w:val="99"/>
    <w:unhideWhenUsed/>
    <w:rsid w:val="00E213C8"/>
    <w:pPr>
      <w:tabs>
        <w:tab w:val="center" w:pos="4536"/>
        <w:tab w:val="right" w:pos="9072"/>
      </w:tabs>
      <w:spacing w:after="0" w:line="240" w:lineRule="auto"/>
    </w:pPr>
  </w:style>
  <w:style w:type="character" w:customStyle="1" w:styleId="JalusMrk">
    <w:name w:val="Jalus Märk"/>
    <w:basedOn w:val="Liguvaikefont"/>
    <w:link w:val="Jalus"/>
    <w:uiPriority w:val="99"/>
    <w:rsid w:val="00E213C8"/>
  </w:style>
  <w:style w:type="character" w:styleId="Lahendamatamainimine">
    <w:name w:val="Unresolved Mention"/>
    <w:basedOn w:val="Liguvaikefont"/>
    <w:uiPriority w:val="99"/>
    <w:semiHidden/>
    <w:unhideWhenUsed/>
    <w:rsid w:val="00273DC9"/>
    <w:rPr>
      <w:color w:val="605E5C"/>
      <w:shd w:val="clear" w:color="auto" w:fill="E1DFDD"/>
    </w:rPr>
  </w:style>
  <w:style w:type="paragraph" w:styleId="Normaallaadveeb">
    <w:name w:val="Normal (Web)"/>
    <w:basedOn w:val="Normaallaad"/>
    <w:uiPriority w:val="99"/>
    <w:semiHidden/>
    <w:unhideWhenUsed/>
    <w:rsid w:val="00EE5BBA"/>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FE3CBA"/>
    <w:rPr>
      <w:b/>
      <w:bCs/>
    </w:rPr>
  </w:style>
  <w:style w:type="character" w:customStyle="1" w:styleId="cf11">
    <w:name w:val="cf11"/>
    <w:basedOn w:val="Liguvaikefont"/>
    <w:rsid w:val="00B44FC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20274">
      <w:bodyDiv w:val="1"/>
      <w:marLeft w:val="0"/>
      <w:marRight w:val="0"/>
      <w:marTop w:val="0"/>
      <w:marBottom w:val="0"/>
      <w:divBdr>
        <w:top w:val="none" w:sz="0" w:space="0" w:color="auto"/>
        <w:left w:val="none" w:sz="0" w:space="0" w:color="auto"/>
        <w:bottom w:val="none" w:sz="0" w:space="0" w:color="auto"/>
        <w:right w:val="none" w:sz="0" w:space="0" w:color="auto"/>
      </w:divBdr>
    </w:div>
    <w:div w:id="101265793">
      <w:bodyDiv w:val="1"/>
      <w:marLeft w:val="0"/>
      <w:marRight w:val="0"/>
      <w:marTop w:val="0"/>
      <w:marBottom w:val="0"/>
      <w:divBdr>
        <w:top w:val="none" w:sz="0" w:space="0" w:color="auto"/>
        <w:left w:val="none" w:sz="0" w:space="0" w:color="auto"/>
        <w:bottom w:val="none" w:sz="0" w:space="0" w:color="auto"/>
        <w:right w:val="none" w:sz="0" w:space="0" w:color="auto"/>
      </w:divBdr>
    </w:div>
    <w:div w:id="160852945">
      <w:bodyDiv w:val="1"/>
      <w:marLeft w:val="0"/>
      <w:marRight w:val="0"/>
      <w:marTop w:val="0"/>
      <w:marBottom w:val="0"/>
      <w:divBdr>
        <w:top w:val="none" w:sz="0" w:space="0" w:color="auto"/>
        <w:left w:val="none" w:sz="0" w:space="0" w:color="auto"/>
        <w:bottom w:val="none" w:sz="0" w:space="0" w:color="auto"/>
        <w:right w:val="none" w:sz="0" w:space="0" w:color="auto"/>
      </w:divBdr>
    </w:div>
    <w:div w:id="291710277">
      <w:bodyDiv w:val="1"/>
      <w:marLeft w:val="0"/>
      <w:marRight w:val="0"/>
      <w:marTop w:val="0"/>
      <w:marBottom w:val="0"/>
      <w:divBdr>
        <w:top w:val="none" w:sz="0" w:space="0" w:color="auto"/>
        <w:left w:val="none" w:sz="0" w:space="0" w:color="auto"/>
        <w:bottom w:val="none" w:sz="0" w:space="0" w:color="auto"/>
        <w:right w:val="none" w:sz="0" w:space="0" w:color="auto"/>
      </w:divBdr>
    </w:div>
    <w:div w:id="315186957">
      <w:bodyDiv w:val="1"/>
      <w:marLeft w:val="0"/>
      <w:marRight w:val="0"/>
      <w:marTop w:val="0"/>
      <w:marBottom w:val="0"/>
      <w:divBdr>
        <w:top w:val="none" w:sz="0" w:space="0" w:color="auto"/>
        <w:left w:val="none" w:sz="0" w:space="0" w:color="auto"/>
        <w:bottom w:val="none" w:sz="0" w:space="0" w:color="auto"/>
        <w:right w:val="none" w:sz="0" w:space="0" w:color="auto"/>
      </w:divBdr>
    </w:div>
    <w:div w:id="410007476">
      <w:bodyDiv w:val="1"/>
      <w:marLeft w:val="0"/>
      <w:marRight w:val="0"/>
      <w:marTop w:val="0"/>
      <w:marBottom w:val="0"/>
      <w:divBdr>
        <w:top w:val="none" w:sz="0" w:space="0" w:color="auto"/>
        <w:left w:val="none" w:sz="0" w:space="0" w:color="auto"/>
        <w:bottom w:val="none" w:sz="0" w:space="0" w:color="auto"/>
        <w:right w:val="none" w:sz="0" w:space="0" w:color="auto"/>
      </w:divBdr>
    </w:div>
    <w:div w:id="461656792">
      <w:bodyDiv w:val="1"/>
      <w:marLeft w:val="0"/>
      <w:marRight w:val="0"/>
      <w:marTop w:val="0"/>
      <w:marBottom w:val="0"/>
      <w:divBdr>
        <w:top w:val="none" w:sz="0" w:space="0" w:color="auto"/>
        <w:left w:val="none" w:sz="0" w:space="0" w:color="auto"/>
        <w:bottom w:val="none" w:sz="0" w:space="0" w:color="auto"/>
        <w:right w:val="none" w:sz="0" w:space="0" w:color="auto"/>
      </w:divBdr>
    </w:div>
    <w:div w:id="764226684">
      <w:bodyDiv w:val="1"/>
      <w:marLeft w:val="0"/>
      <w:marRight w:val="0"/>
      <w:marTop w:val="0"/>
      <w:marBottom w:val="0"/>
      <w:divBdr>
        <w:top w:val="none" w:sz="0" w:space="0" w:color="auto"/>
        <w:left w:val="none" w:sz="0" w:space="0" w:color="auto"/>
        <w:bottom w:val="none" w:sz="0" w:space="0" w:color="auto"/>
        <w:right w:val="none" w:sz="0" w:space="0" w:color="auto"/>
      </w:divBdr>
    </w:div>
    <w:div w:id="817654408">
      <w:bodyDiv w:val="1"/>
      <w:marLeft w:val="0"/>
      <w:marRight w:val="0"/>
      <w:marTop w:val="0"/>
      <w:marBottom w:val="0"/>
      <w:divBdr>
        <w:top w:val="none" w:sz="0" w:space="0" w:color="auto"/>
        <w:left w:val="none" w:sz="0" w:space="0" w:color="auto"/>
        <w:bottom w:val="none" w:sz="0" w:space="0" w:color="auto"/>
        <w:right w:val="none" w:sz="0" w:space="0" w:color="auto"/>
      </w:divBdr>
    </w:div>
    <w:div w:id="829298626">
      <w:bodyDiv w:val="1"/>
      <w:marLeft w:val="0"/>
      <w:marRight w:val="0"/>
      <w:marTop w:val="0"/>
      <w:marBottom w:val="0"/>
      <w:divBdr>
        <w:top w:val="none" w:sz="0" w:space="0" w:color="auto"/>
        <w:left w:val="none" w:sz="0" w:space="0" w:color="auto"/>
        <w:bottom w:val="none" w:sz="0" w:space="0" w:color="auto"/>
        <w:right w:val="none" w:sz="0" w:space="0" w:color="auto"/>
      </w:divBdr>
    </w:div>
    <w:div w:id="1305810700">
      <w:bodyDiv w:val="1"/>
      <w:marLeft w:val="0"/>
      <w:marRight w:val="0"/>
      <w:marTop w:val="0"/>
      <w:marBottom w:val="0"/>
      <w:divBdr>
        <w:top w:val="none" w:sz="0" w:space="0" w:color="auto"/>
        <w:left w:val="none" w:sz="0" w:space="0" w:color="auto"/>
        <w:bottom w:val="none" w:sz="0" w:space="0" w:color="auto"/>
        <w:right w:val="none" w:sz="0" w:space="0" w:color="auto"/>
      </w:divBdr>
    </w:div>
    <w:div w:id="1406949303">
      <w:bodyDiv w:val="1"/>
      <w:marLeft w:val="0"/>
      <w:marRight w:val="0"/>
      <w:marTop w:val="0"/>
      <w:marBottom w:val="0"/>
      <w:divBdr>
        <w:top w:val="none" w:sz="0" w:space="0" w:color="auto"/>
        <w:left w:val="none" w:sz="0" w:space="0" w:color="auto"/>
        <w:bottom w:val="none" w:sz="0" w:space="0" w:color="auto"/>
        <w:right w:val="none" w:sz="0" w:space="0" w:color="auto"/>
      </w:divBdr>
    </w:div>
    <w:div w:id="1450197547">
      <w:bodyDiv w:val="1"/>
      <w:marLeft w:val="0"/>
      <w:marRight w:val="0"/>
      <w:marTop w:val="0"/>
      <w:marBottom w:val="0"/>
      <w:divBdr>
        <w:top w:val="none" w:sz="0" w:space="0" w:color="auto"/>
        <w:left w:val="none" w:sz="0" w:space="0" w:color="auto"/>
        <w:bottom w:val="none" w:sz="0" w:space="0" w:color="auto"/>
        <w:right w:val="none" w:sz="0" w:space="0" w:color="auto"/>
      </w:divBdr>
    </w:div>
    <w:div w:id="1459450584">
      <w:bodyDiv w:val="1"/>
      <w:marLeft w:val="0"/>
      <w:marRight w:val="0"/>
      <w:marTop w:val="0"/>
      <w:marBottom w:val="0"/>
      <w:divBdr>
        <w:top w:val="none" w:sz="0" w:space="0" w:color="auto"/>
        <w:left w:val="none" w:sz="0" w:space="0" w:color="auto"/>
        <w:bottom w:val="none" w:sz="0" w:space="0" w:color="auto"/>
        <w:right w:val="none" w:sz="0" w:space="0" w:color="auto"/>
      </w:divBdr>
    </w:div>
    <w:div w:id="1513296354">
      <w:bodyDiv w:val="1"/>
      <w:marLeft w:val="0"/>
      <w:marRight w:val="0"/>
      <w:marTop w:val="0"/>
      <w:marBottom w:val="0"/>
      <w:divBdr>
        <w:top w:val="none" w:sz="0" w:space="0" w:color="auto"/>
        <w:left w:val="none" w:sz="0" w:space="0" w:color="auto"/>
        <w:bottom w:val="none" w:sz="0" w:space="0" w:color="auto"/>
        <w:right w:val="none" w:sz="0" w:space="0" w:color="auto"/>
      </w:divBdr>
    </w:div>
    <w:div w:id="1601638687">
      <w:bodyDiv w:val="1"/>
      <w:marLeft w:val="0"/>
      <w:marRight w:val="0"/>
      <w:marTop w:val="0"/>
      <w:marBottom w:val="0"/>
      <w:divBdr>
        <w:top w:val="none" w:sz="0" w:space="0" w:color="auto"/>
        <w:left w:val="none" w:sz="0" w:space="0" w:color="auto"/>
        <w:bottom w:val="none" w:sz="0" w:space="0" w:color="auto"/>
        <w:right w:val="none" w:sz="0" w:space="0" w:color="auto"/>
      </w:divBdr>
    </w:div>
    <w:div w:id="1702438347">
      <w:bodyDiv w:val="1"/>
      <w:marLeft w:val="0"/>
      <w:marRight w:val="0"/>
      <w:marTop w:val="0"/>
      <w:marBottom w:val="0"/>
      <w:divBdr>
        <w:top w:val="none" w:sz="0" w:space="0" w:color="auto"/>
        <w:left w:val="none" w:sz="0" w:space="0" w:color="auto"/>
        <w:bottom w:val="none" w:sz="0" w:space="0" w:color="auto"/>
        <w:right w:val="none" w:sz="0" w:space="0" w:color="auto"/>
      </w:divBdr>
    </w:div>
    <w:div w:id="1883397379">
      <w:bodyDiv w:val="1"/>
      <w:marLeft w:val="0"/>
      <w:marRight w:val="0"/>
      <w:marTop w:val="0"/>
      <w:marBottom w:val="0"/>
      <w:divBdr>
        <w:top w:val="none" w:sz="0" w:space="0" w:color="auto"/>
        <w:left w:val="none" w:sz="0" w:space="0" w:color="auto"/>
        <w:bottom w:val="none" w:sz="0" w:space="0" w:color="auto"/>
        <w:right w:val="none" w:sz="0" w:space="0" w:color="auto"/>
      </w:divBdr>
    </w:div>
    <w:div w:id="19570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HXU5DPSK444F-947444548-31068</_dlc_DocId>
    <_dlc_DocIdUrl xmlns="aff8a95a-bdca-4bd1-9f28-df5ebd643b89">
      <Url>https://kontor.rik.ee/sm/_layouts/15/DocIdRedir.aspx?ID=HXU5DPSK444F-947444548-31068</Url>
      <Description>HXU5DPSK444F-947444548-31068</Description>
    </_dlc_DocIdUrl>
    <Lisainfo xmlns="0c0c7f0a-cfff-4da3-bf4b-351368c4d1a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1BC0C-C4F0-4AEE-A9C5-29CB2DEA355E}">
  <ds:schemaRefs>
    <ds:schemaRef ds:uri="http://schemas.microsoft.com/sharepoint/v3/contenttype/forms"/>
  </ds:schemaRefs>
</ds:datastoreItem>
</file>

<file path=customXml/itemProps2.xml><?xml version="1.0" encoding="utf-8"?>
<ds:datastoreItem xmlns:ds="http://schemas.openxmlformats.org/officeDocument/2006/customXml" ds:itemID="{3AFB6B0A-2931-4BA3-A7A7-7116A251CC09}">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3.xml><?xml version="1.0" encoding="utf-8"?>
<ds:datastoreItem xmlns:ds="http://schemas.openxmlformats.org/officeDocument/2006/customXml" ds:itemID="{8D71AF39-5AF0-46AC-A752-FDE7BD7D9327}">
  <ds:schemaRefs>
    <ds:schemaRef ds:uri="http://schemas.microsoft.com/sharepoint/events"/>
  </ds:schemaRefs>
</ds:datastoreItem>
</file>

<file path=customXml/itemProps4.xml><?xml version="1.0" encoding="utf-8"?>
<ds:datastoreItem xmlns:ds="http://schemas.openxmlformats.org/officeDocument/2006/customXml" ds:itemID="{BEA74EDB-75E7-428B-A53F-BB36C70EFC0E}">
  <ds:schemaRefs>
    <ds:schemaRef ds:uri="http://schemas.openxmlformats.org/officeDocument/2006/bibliography"/>
  </ds:schemaRefs>
</ds:datastoreItem>
</file>

<file path=customXml/itemProps5.xml><?xml version="1.0" encoding="utf-8"?>
<ds:datastoreItem xmlns:ds="http://schemas.openxmlformats.org/officeDocument/2006/customXml" ds:itemID="{E9847763-4472-4E35-AABD-DB42D931A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2952</Words>
  <Characters>17125</Characters>
  <Application>Microsoft Office Word</Application>
  <DocSecurity>0</DocSecurity>
  <Lines>142</Lines>
  <Paragraphs>40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Ots-Vaik</dc:creator>
  <cp:keywords/>
  <dc:description/>
  <cp:lastModifiedBy>Kärt Voor</cp:lastModifiedBy>
  <cp:revision>9</cp:revision>
  <dcterms:created xsi:type="dcterms:W3CDTF">2024-06-19T12:52:00Z</dcterms:created>
  <dcterms:modified xsi:type="dcterms:W3CDTF">2024-07-12T10:58:00Z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9dd67eca-be57-42f0-81da-bdc639338f25</vt:lpwstr>
  </property>
  <property fmtid="{D5CDD505-2E9C-101B-9397-08002B2CF9AE}" pid="4" name="ContentType">
    <vt:lpwstr>Dokument</vt:lpwstr>
  </property>
  <property fmtid="{D5CDD505-2E9C-101B-9397-08002B2CF9AE}" pid="5" name="Lisainfo">
    <vt:lpwstr/>
  </property>
</Properties>
</file>